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B93AD" w14:textId="42C9E313" w:rsidR="00357537" w:rsidRPr="00DB582B" w:rsidRDefault="00357537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Draft shut down messages</w:t>
      </w:r>
      <w:r w:rsidR="001E4609" w:rsidRPr="00DB582B">
        <w:rPr>
          <w:rFonts w:ascii="Arial" w:hAnsi="Arial" w:cs="Arial"/>
          <w:color w:val="000000" w:themeColor="text1"/>
          <w:sz w:val="20"/>
          <w:szCs w:val="20"/>
        </w:rPr>
        <w:t xml:space="preserve"> (pre-shut down)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77D0C45" w14:textId="77777777" w:rsidR="00357537" w:rsidRPr="00DB582B" w:rsidRDefault="00357537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334C844A" w14:textId="77777777" w:rsidR="00357537" w:rsidRPr="00DB582B" w:rsidRDefault="00357537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Dear Commission member,</w:t>
      </w:r>
    </w:p>
    <w:p w14:paraId="197BE0D4" w14:textId="77777777" w:rsidR="00357537" w:rsidRPr="00DB582B" w:rsidRDefault="00357537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406CE59B" w14:textId="1F709A71" w:rsidR="00186F45" w:rsidRPr="00DB582B" w:rsidRDefault="00357537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As you may have read in media reports,</w:t>
      </w:r>
      <w:r w:rsidR="003C4343" w:rsidRPr="00DB5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4024E" w:rsidRPr="00DB582B">
        <w:rPr>
          <w:rFonts w:ascii="Arial" w:hAnsi="Arial" w:cs="Arial"/>
          <w:color w:val="000000" w:themeColor="text1"/>
          <w:sz w:val="20"/>
          <w:szCs w:val="20"/>
        </w:rPr>
        <w:t xml:space="preserve">Congress </w:t>
      </w:r>
      <w:r w:rsidR="00186F45" w:rsidRPr="00DB582B">
        <w:rPr>
          <w:rFonts w:ascii="Arial" w:hAnsi="Arial" w:cs="Arial"/>
          <w:color w:val="000000" w:themeColor="text1"/>
          <w:sz w:val="20"/>
          <w:szCs w:val="20"/>
        </w:rPr>
        <w:t xml:space="preserve">must </w:t>
      </w:r>
      <w:r w:rsidR="0064024E" w:rsidRPr="00DB582B">
        <w:rPr>
          <w:rFonts w:ascii="Arial" w:hAnsi="Arial" w:cs="Arial"/>
          <w:color w:val="000000" w:themeColor="text1"/>
          <w:sz w:val="20"/>
          <w:szCs w:val="20"/>
        </w:rPr>
        <w:t xml:space="preserve">pass spending bills </w:t>
      </w:r>
      <w:r w:rsidR="00186F45" w:rsidRPr="00DB582B">
        <w:rPr>
          <w:rFonts w:ascii="Arial" w:hAnsi="Arial" w:cs="Arial"/>
          <w:color w:val="000000" w:themeColor="text1"/>
          <w:sz w:val="20"/>
          <w:szCs w:val="20"/>
        </w:rPr>
        <w:t xml:space="preserve">by </w:t>
      </w:r>
      <w:r w:rsidR="00A16CF8">
        <w:rPr>
          <w:rFonts w:ascii="Arial" w:hAnsi="Arial" w:cs="Arial"/>
          <w:color w:val="000000" w:themeColor="text1"/>
          <w:sz w:val="20"/>
          <w:szCs w:val="20"/>
        </w:rPr>
        <w:t>March 8</w:t>
      </w:r>
      <w:r w:rsidR="00A16CF8" w:rsidRPr="00A16CF8">
        <w:rPr>
          <w:rFonts w:ascii="Arial" w:hAnsi="Arial" w:cs="Arial"/>
          <w:color w:val="000000" w:themeColor="text1"/>
          <w:sz w:val="20"/>
          <w:szCs w:val="20"/>
          <w:vertAlign w:val="superscript"/>
        </w:rPr>
        <w:t>th</w:t>
      </w:r>
      <w:r w:rsidR="00A16C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4024E" w:rsidRPr="00DB582B">
        <w:rPr>
          <w:rFonts w:ascii="Arial" w:hAnsi="Arial" w:cs="Arial"/>
          <w:color w:val="000000" w:themeColor="text1"/>
          <w:sz w:val="20"/>
          <w:szCs w:val="20"/>
        </w:rPr>
        <w:t xml:space="preserve">to avert a </w:t>
      </w:r>
      <w:ins w:id="0" w:author="Caroline Broder" w:date="2024-02-27T14:57:00Z">
        <w:r w:rsidR="00A16CF8">
          <w:rPr>
            <w:rFonts w:ascii="Arial" w:hAnsi="Arial" w:cs="Arial"/>
            <w:color w:val="000000" w:themeColor="text1"/>
            <w:sz w:val="20"/>
            <w:szCs w:val="20"/>
          </w:rPr>
          <w:t xml:space="preserve">partial </w:t>
        </w:r>
      </w:ins>
      <w:ins w:id="1" w:author="Caroline Broder" w:date="2024-02-27T14:59:00Z">
        <w:r w:rsidR="00A16CF8" w:rsidRPr="00DB582B">
          <w:rPr>
            <w:rFonts w:ascii="Arial" w:hAnsi="Arial" w:cs="Arial"/>
            <w:color w:val="000000" w:themeColor="text1"/>
            <w:sz w:val="20"/>
            <w:szCs w:val="20"/>
          </w:rPr>
          <w:t>shutdown</w:t>
        </w:r>
      </w:ins>
      <w:r w:rsidR="0064024E" w:rsidRPr="00DB582B">
        <w:rPr>
          <w:rFonts w:ascii="Arial" w:hAnsi="Arial" w:cs="Arial"/>
          <w:color w:val="000000" w:themeColor="text1"/>
          <w:sz w:val="20"/>
          <w:szCs w:val="20"/>
        </w:rPr>
        <w:t xml:space="preserve"> of the federal government</w:t>
      </w:r>
      <w:del w:id="2" w:author="Caroline Broder" w:date="2024-02-27T14:58:00Z">
        <w:r w:rsidR="00186F45" w:rsidRPr="00DB582B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on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November 18th</w:delText>
        </w:r>
      </w:del>
      <w:r w:rsidR="0064024E" w:rsidRPr="00DB582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186F45" w:rsidRPr="00DB582B">
        <w:rPr>
          <w:rFonts w:ascii="Arial" w:hAnsi="Arial" w:cs="Arial"/>
          <w:color w:val="000000" w:themeColor="text1"/>
          <w:sz w:val="20"/>
          <w:szCs w:val="20"/>
        </w:rPr>
        <w:t xml:space="preserve">As such, the Medicaid and CHIP Payment and Access Commission is preparing for </w:t>
      </w:r>
      <w:r w:rsidR="003C4343" w:rsidRPr="00DB582B">
        <w:rPr>
          <w:rFonts w:ascii="Arial" w:hAnsi="Arial" w:cs="Arial"/>
          <w:color w:val="000000" w:themeColor="text1"/>
          <w:sz w:val="20"/>
          <w:szCs w:val="20"/>
        </w:rPr>
        <w:t xml:space="preserve">the possibility of </w:t>
      </w:r>
      <w:r w:rsidR="00186F45" w:rsidRPr="00DB582B">
        <w:rPr>
          <w:rFonts w:ascii="Arial" w:hAnsi="Arial" w:cs="Arial"/>
          <w:color w:val="000000" w:themeColor="text1"/>
          <w:sz w:val="20"/>
          <w:szCs w:val="20"/>
        </w:rPr>
        <w:t xml:space="preserve">a temporary shutdown. </w:t>
      </w:r>
    </w:p>
    <w:p w14:paraId="2CB134D1" w14:textId="77777777" w:rsidR="003C4343" w:rsidRPr="00DB582B" w:rsidRDefault="003C4343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543F0AC" w14:textId="70E0B57B" w:rsidR="003C4343" w:rsidRPr="00DB582B" w:rsidRDefault="003C4343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In the event of a lapse in appropriations, MACPAC, the Commission</w:t>
      </w:r>
      <w:r w:rsidR="00FC5301" w:rsidRPr="00DB582B">
        <w:rPr>
          <w:rFonts w:ascii="Arial" w:hAnsi="Arial" w:cs="Arial"/>
          <w:color w:val="000000" w:themeColor="text1"/>
          <w:sz w:val="20"/>
          <w:szCs w:val="20"/>
        </w:rPr>
        <w:t>,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 and most of its employees would be subject to a temporary shutdown, meaning that work c</w:t>
      </w:r>
      <w:r w:rsidR="00F82E9D" w:rsidRPr="00DB582B">
        <w:rPr>
          <w:rFonts w:ascii="Arial" w:hAnsi="Arial" w:cs="Arial"/>
          <w:color w:val="000000" w:themeColor="text1"/>
          <w:sz w:val="20"/>
          <w:szCs w:val="20"/>
        </w:rPr>
        <w:t>an</w:t>
      </w:r>
      <w:r w:rsidR="0063443C">
        <w:rPr>
          <w:rFonts w:ascii="Arial" w:hAnsi="Arial" w:cs="Arial"/>
          <w:color w:val="000000" w:themeColor="text1"/>
          <w:sz w:val="20"/>
          <w:szCs w:val="20"/>
        </w:rPr>
        <w:t>not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 be performed</w:t>
      </w:r>
      <w:r w:rsidR="006B083B" w:rsidRPr="00DB582B">
        <w:rPr>
          <w:rFonts w:ascii="Arial" w:hAnsi="Arial" w:cs="Arial"/>
          <w:color w:val="000000" w:themeColor="text1"/>
          <w:sz w:val="20"/>
          <w:szCs w:val="20"/>
        </w:rPr>
        <w:t xml:space="preserve"> during the shutdown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 on behalf of the Commission. </w:t>
      </w:r>
      <w:r w:rsidR="0051236A" w:rsidRPr="00DB582B">
        <w:rPr>
          <w:rFonts w:ascii="Arial" w:hAnsi="Arial" w:cs="Arial"/>
          <w:color w:val="000000" w:themeColor="text1"/>
          <w:sz w:val="20"/>
          <w:szCs w:val="20"/>
        </w:rPr>
        <w:t xml:space="preserve">Staff will be unable to respond to Commissioner requests during this period. </w:t>
      </w:r>
      <w:r w:rsidR="00FC5301" w:rsidRPr="00DB582B">
        <w:rPr>
          <w:rFonts w:ascii="Arial" w:hAnsi="Arial" w:cs="Arial"/>
          <w:color w:val="000000" w:themeColor="text1"/>
          <w:sz w:val="20"/>
          <w:szCs w:val="20"/>
        </w:rPr>
        <w:t xml:space="preserve">We will continue to monitor the situation, and will inform you </w:t>
      </w:r>
      <w:r w:rsidR="00B259B2" w:rsidRPr="00DB582B">
        <w:rPr>
          <w:rFonts w:ascii="Arial" w:hAnsi="Arial" w:cs="Arial"/>
          <w:color w:val="000000" w:themeColor="text1"/>
          <w:sz w:val="20"/>
          <w:szCs w:val="20"/>
        </w:rPr>
        <w:t xml:space="preserve">on </w:t>
      </w:r>
      <w:r w:rsidR="00A02E63">
        <w:rPr>
          <w:rFonts w:ascii="Arial" w:hAnsi="Arial" w:cs="Arial"/>
          <w:color w:val="000000" w:themeColor="text1"/>
          <w:sz w:val="20"/>
          <w:szCs w:val="20"/>
        </w:rPr>
        <w:t xml:space="preserve">Monday, </w:t>
      </w:r>
      <w:ins w:id="3" w:author="Caroline Broder" w:date="2024-02-27T14:58:00Z">
        <w:r w:rsidR="00A16CF8">
          <w:rPr>
            <w:rFonts w:ascii="Arial" w:hAnsi="Arial" w:cs="Arial"/>
            <w:color w:val="000000" w:themeColor="text1"/>
            <w:sz w:val="20"/>
            <w:szCs w:val="20"/>
          </w:rPr>
          <w:t>March 11th</w:t>
        </w:r>
      </w:ins>
      <w:del w:id="4" w:author="Caroline Broder" w:date="2024-02-27T14:58:00Z"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>November 20</w:delText>
        </w:r>
        <w:r w:rsidR="00A02E63" w:rsidRPr="00A16CF8" w:rsidDel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  <w:r w:rsidR="00B259B2" w:rsidRPr="00DB582B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="00FC5301" w:rsidRPr="00DB582B">
        <w:rPr>
          <w:rFonts w:ascii="Arial" w:hAnsi="Arial" w:cs="Arial"/>
          <w:color w:val="000000" w:themeColor="text1"/>
          <w:sz w:val="20"/>
          <w:szCs w:val="20"/>
        </w:rPr>
        <w:t xml:space="preserve">should a lapse in appropriations occur. </w:t>
      </w:r>
    </w:p>
    <w:p w14:paraId="3A74B98C" w14:textId="77777777" w:rsidR="001E4609" w:rsidRPr="00DB582B" w:rsidRDefault="001E4609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AFEF924" w14:textId="64F77F71" w:rsidR="001E4609" w:rsidRPr="00DB582B" w:rsidRDefault="001E4609" w:rsidP="001E460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In the meantime, please reach out to me </w:t>
      </w:r>
      <w:r w:rsidR="0088030C">
        <w:rPr>
          <w:rFonts w:ascii="Arial" w:hAnsi="Arial" w:cs="Arial"/>
          <w:color w:val="000000" w:themeColor="text1"/>
          <w:sz w:val="20"/>
          <w:szCs w:val="20"/>
        </w:rPr>
        <w:t xml:space="preserve">or </w:t>
      </w:r>
      <w:r w:rsidR="006F3CE6">
        <w:rPr>
          <w:rFonts w:ascii="Arial" w:hAnsi="Arial" w:cs="Arial"/>
          <w:color w:val="000000" w:themeColor="text1"/>
          <w:sz w:val="20"/>
          <w:szCs w:val="20"/>
        </w:rPr>
        <w:t xml:space="preserve">Annie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for additional information. </w:t>
      </w:r>
    </w:p>
    <w:p w14:paraId="12A8A649" w14:textId="77777777" w:rsidR="0051236A" w:rsidRPr="00DB582B" w:rsidRDefault="0051236A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AFFE794" w14:textId="751A4AA9" w:rsidR="001E4609" w:rsidRPr="00DB582B" w:rsidRDefault="001E4609" w:rsidP="001E460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Thank you for your patience through</w:t>
      </w:r>
      <w:r w:rsidR="0063443C">
        <w:rPr>
          <w:rFonts w:ascii="Arial" w:hAnsi="Arial" w:cs="Arial"/>
          <w:color w:val="000000" w:themeColor="text1"/>
          <w:sz w:val="20"/>
          <w:szCs w:val="20"/>
        </w:rPr>
        <w:t xml:space="preserve">out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this process, and for all that you do on behalf of MACPAC. </w:t>
      </w:r>
    </w:p>
    <w:p w14:paraId="76640748" w14:textId="77777777" w:rsidR="00EA4279" w:rsidRPr="00DB582B" w:rsidRDefault="00EA4279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678525C" w14:textId="77777777" w:rsidR="00E72CEA" w:rsidRPr="00DB582B" w:rsidRDefault="00E72CEA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=======</w:t>
      </w:r>
    </w:p>
    <w:p w14:paraId="00FC8159" w14:textId="77777777" w:rsidR="00EA4279" w:rsidRPr="00DB582B" w:rsidRDefault="00EA4279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1FAD26D" w14:textId="55323564" w:rsidR="00E72CEA" w:rsidRDefault="006F3CE6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Research </w:t>
      </w:r>
      <w:r w:rsidR="00E72CEA" w:rsidRPr="00DB582B">
        <w:rPr>
          <w:rFonts w:ascii="Arial" w:hAnsi="Arial" w:cs="Arial"/>
          <w:b/>
          <w:color w:val="000000" w:themeColor="text1"/>
          <w:sz w:val="20"/>
          <w:szCs w:val="20"/>
        </w:rPr>
        <w:t>Contractors</w:t>
      </w:r>
      <w:r w:rsidR="00465032">
        <w:rPr>
          <w:rFonts w:ascii="Arial" w:hAnsi="Arial" w:cs="Arial"/>
          <w:b/>
          <w:color w:val="000000" w:themeColor="text1"/>
          <w:sz w:val="20"/>
          <w:szCs w:val="20"/>
        </w:rPr>
        <w:t xml:space="preserve"> (funded)</w:t>
      </w:r>
    </w:p>
    <w:p w14:paraId="4BAAE327" w14:textId="75D91C31" w:rsidR="00465032" w:rsidRDefault="00465032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67880D" w14:textId="77777777" w:rsidR="00E72CEA" w:rsidRPr="00DB582B" w:rsidRDefault="00E72CEA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A117E38" w14:textId="186C07B2" w:rsidR="00465032" w:rsidRPr="00465032" w:rsidRDefault="00E72CEA" w:rsidP="00465032">
      <w:pPr>
        <w:pStyle w:val="m-2564919065641536553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18"/>
          <w:szCs w:val="18"/>
        </w:rPr>
      </w:pPr>
      <w:bookmarkStart w:id="5" w:name="_Hlk146030157"/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As you may have read in media reports, Congress must pass spending bills by </w:t>
      </w:r>
      <w:ins w:id="6" w:author="Caroline Broder" w:date="2024-02-27T14:59:00Z">
        <w:r w:rsidR="00A16CF8">
          <w:rPr>
            <w:rFonts w:ascii="Arial" w:hAnsi="Arial" w:cs="Arial"/>
            <w:color w:val="000000" w:themeColor="text1"/>
            <w:sz w:val="20"/>
            <w:szCs w:val="20"/>
          </w:rPr>
          <w:t>March 8</w:t>
        </w:r>
        <w:r w:rsidR="00A16CF8" w:rsidRPr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  <w:rPrChange w:id="7" w:author="Caroline Broder" w:date="2024-02-27T14:59:00Z">
              <w:rPr>
                <w:rFonts w:ascii="Arial" w:hAnsi="Arial" w:cs="Arial"/>
                <w:color w:val="000000" w:themeColor="text1"/>
                <w:sz w:val="20"/>
                <w:szCs w:val="20"/>
              </w:rPr>
            </w:rPrChange>
          </w:rPr>
          <w:t>th</w:t>
        </w:r>
        <w:r w:rsidR="00A16CF8">
          <w:rPr>
            <w:rFonts w:ascii="Arial" w:hAnsi="Arial" w:cs="Arial"/>
            <w:color w:val="000000" w:themeColor="text1"/>
            <w:sz w:val="20"/>
            <w:szCs w:val="20"/>
          </w:rPr>
          <w:t xml:space="preserve"> </w:t>
        </w:r>
      </w:ins>
      <w:del w:id="8" w:author="Caroline Broder" w:date="2024-02-27T14:59:00Z"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>November 17</w:delText>
        </w:r>
        <w:r w:rsidR="00A02E63" w:rsidRPr="00A16CF8" w:rsidDel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to avert a </w:t>
      </w:r>
      <w:ins w:id="9" w:author="Caroline Broder" w:date="2024-02-27T14:59:00Z">
        <w:r w:rsidR="00A16CF8">
          <w:rPr>
            <w:rFonts w:ascii="Arial" w:hAnsi="Arial" w:cs="Arial"/>
            <w:color w:val="000000" w:themeColor="text1"/>
            <w:sz w:val="20"/>
            <w:szCs w:val="20"/>
          </w:rPr>
          <w:t xml:space="preserve">partial </w:t>
        </w:r>
      </w:ins>
      <w:r w:rsidRPr="00DB582B">
        <w:rPr>
          <w:rFonts w:ascii="Arial" w:hAnsi="Arial" w:cs="Arial"/>
          <w:color w:val="000000" w:themeColor="text1"/>
          <w:sz w:val="20"/>
          <w:szCs w:val="20"/>
        </w:rPr>
        <w:t>shutdown of the federal government</w:t>
      </w:r>
      <w:del w:id="10" w:author="Caroline Broder" w:date="2024-02-27T14:59:00Z">
        <w:r w:rsidRPr="00DB582B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on 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>November 18</w:delText>
        </w:r>
        <w:r w:rsidR="00A02E63" w:rsidRPr="00A16CF8" w:rsidDel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As such, the Medicaid and CHIP Payment and Access Commission is preparing for the possibility of a temporary shutdown. </w:t>
      </w:r>
      <w:r w:rsidR="00B259B2" w:rsidRPr="00DB582B">
        <w:rPr>
          <w:rFonts w:ascii="Arial" w:hAnsi="Arial" w:cs="Arial"/>
          <w:color w:val="000000" w:themeColor="text1"/>
          <w:sz w:val="20"/>
          <w:szCs w:val="20"/>
        </w:rPr>
        <w:t xml:space="preserve">Staff will be unable to respond to you during this period. We will continue to monitor the situation, and will inform you on </w:t>
      </w:r>
      <w:r w:rsidR="00A02E63">
        <w:rPr>
          <w:rFonts w:ascii="Arial" w:hAnsi="Arial" w:cs="Arial"/>
          <w:color w:val="000000" w:themeColor="text1"/>
          <w:sz w:val="20"/>
          <w:szCs w:val="20"/>
        </w:rPr>
        <w:t xml:space="preserve">Monday, </w:t>
      </w:r>
      <w:ins w:id="11" w:author="Caroline Broder" w:date="2024-02-27T15:00:00Z">
        <w:r w:rsidR="00A16CF8">
          <w:rPr>
            <w:rFonts w:ascii="Arial" w:hAnsi="Arial" w:cs="Arial"/>
            <w:color w:val="000000" w:themeColor="text1"/>
            <w:sz w:val="20"/>
            <w:szCs w:val="20"/>
          </w:rPr>
          <w:t>March 11</w:t>
        </w:r>
        <w:r w:rsidR="00A16CF8" w:rsidRPr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  <w:rPrChange w:id="12" w:author="Caroline Broder" w:date="2024-02-27T15:00:00Z">
              <w:rPr>
                <w:rFonts w:ascii="Arial" w:hAnsi="Arial" w:cs="Arial"/>
                <w:color w:val="000000" w:themeColor="text1"/>
                <w:sz w:val="20"/>
                <w:szCs w:val="20"/>
              </w:rPr>
            </w:rPrChange>
          </w:rPr>
          <w:t>th</w:t>
        </w:r>
        <w:r w:rsidR="00A16CF8">
          <w:rPr>
            <w:rFonts w:ascii="Arial" w:hAnsi="Arial" w:cs="Arial"/>
            <w:color w:val="000000" w:themeColor="text1"/>
            <w:sz w:val="20"/>
            <w:szCs w:val="20"/>
          </w:rPr>
          <w:t xml:space="preserve"> </w:t>
        </w:r>
      </w:ins>
      <w:del w:id="13" w:author="Caroline Broder" w:date="2024-02-27T15:00:00Z"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>November 20</w:delText>
        </w:r>
        <w:r w:rsidR="00A02E63" w:rsidRPr="00A16CF8" w:rsidDel="00A16CF8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A16CF8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="00B259B2" w:rsidRPr="00DB582B">
        <w:rPr>
          <w:rFonts w:ascii="Arial" w:hAnsi="Arial" w:cs="Arial"/>
          <w:color w:val="000000" w:themeColor="text1"/>
          <w:sz w:val="20"/>
          <w:szCs w:val="20"/>
        </w:rPr>
        <w:t>should a lapse in appropriations occur.</w:t>
      </w:r>
    </w:p>
    <w:p w14:paraId="05A7EA94" w14:textId="77777777" w:rsidR="00B259B2" w:rsidRPr="00DB582B" w:rsidRDefault="00B259B2" w:rsidP="00E72CE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15DEE57E" w14:textId="632A78AC" w:rsidR="00E72CEA" w:rsidRPr="00DB582B" w:rsidRDefault="00E72CEA" w:rsidP="00E72CE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If such a shutdown should occur, </w:t>
      </w:r>
      <w:r w:rsidR="00B83AF7">
        <w:rPr>
          <w:rFonts w:ascii="Arial" w:hAnsi="Arial" w:cs="Arial"/>
          <w:color w:val="000000" w:themeColor="text1"/>
          <w:sz w:val="20"/>
          <w:szCs w:val="20"/>
        </w:rPr>
        <w:t>and you have a funded contract with MACPAC, c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ontractors should do the following: </w:t>
      </w:r>
    </w:p>
    <w:p w14:paraId="2316CF51" w14:textId="77777777" w:rsidR="00E72CEA" w:rsidRPr="00E102C5" w:rsidRDefault="00E72CEA" w:rsidP="00E72CEA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ED62A86" w14:textId="148D52E6" w:rsidR="003C2E21" w:rsidRPr="00E102C5" w:rsidRDefault="006F3CE6" w:rsidP="00E72CEA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E72CEA" w:rsidRPr="00E102C5">
        <w:rPr>
          <w:rFonts w:ascii="Arial" w:hAnsi="Arial" w:cs="Arial"/>
          <w:color w:val="auto"/>
          <w:sz w:val="20"/>
          <w:szCs w:val="20"/>
        </w:rPr>
        <w:t>ontinue ongoing work un</w:t>
      </w:r>
      <w:r w:rsidR="0063443C">
        <w:rPr>
          <w:rFonts w:ascii="Arial" w:hAnsi="Arial" w:cs="Arial"/>
          <w:color w:val="auto"/>
          <w:sz w:val="20"/>
          <w:szCs w:val="20"/>
        </w:rPr>
        <w:t>til</w:t>
      </w:r>
      <w:r w:rsidR="00E72CEA" w:rsidRPr="00E102C5">
        <w:rPr>
          <w:rFonts w:ascii="Arial" w:hAnsi="Arial" w:cs="Arial"/>
          <w:color w:val="auto"/>
          <w:sz w:val="20"/>
          <w:szCs w:val="20"/>
        </w:rPr>
        <w:t xml:space="preserve"> you require feedback</w:t>
      </w:r>
      <w:r w:rsidR="0038462C" w:rsidRPr="00E102C5">
        <w:rPr>
          <w:rFonts w:ascii="Arial" w:hAnsi="Arial" w:cs="Arial"/>
          <w:color w:val="auto"/>
          <w:sz w:val="20"/>
          <w:szCs w:val="20"/>
        </w:rPr>
        <w:t xml:space="preserve">, </w:t>
      </w:r>
      <w:r w:rsidR="00E72CEA" w:rsidRPr="00E102C5">
        <w:rPr>
          <w:rFonts w:ascii="Arial" w:hAnsi="Arial" w:cs="Arial"/>
          <w:color w:val="auto"/>
          <w:sz w:val="20"/>
          <w:szCs w:val="20"/>
        </w:rPr>
        <w:t>input</w:t>
      </w:r>
      <w:r w:rsidR="007451D0" w:rsidRPr="00E102C5">
        <w:rPr>
          <w:rFonts w:ascii="Arial" w:hAnsi="Arial" w:cs="Arial"/>
          <w:color w:val="auto"/>
          <w:sz w:val="20"/>
          <w:szCs w:val="20"/>
        </w:rPr>
        <w:t xml:space="preserve">, </w:t>
      </w:r>
      <w:r w:rsidR="0038462C" w:rsidRPr="00E102C5">
        <w:rPr>
          <w:rFonts w:ascii="Arial" w:hAnsi="Arial" w:cs="Arial"/>
          <w:color w:val="auto"/>
          <w:sz w:val="20"/>
          <w:szCs w:val="20"/>
        </w:rPr>
        <w:t xml:space="preserve">or a decision regarding </w:t>
      </w:r>
      <w:r w:rsidR="00183DCD" w:rsidRPr="00E102C5">
        <w:rPr>
          <w:rFonts w:ascii="Arial" w:hAnsi="Arial" w:cs="Arial"/>
          <w:color w:val="auto"/>
          <w:sz w:val="20"/>
          <w:szCs w:val="20"/>
        </w:rPr>
        <w:t xml:space="preserve">any deliverable </w:t>
      </w:r>
      <w:r w:rsidR="007451D0" w:rsidRPr="00E102C5">
        <w:rPr>
          <w:rFonts w:ascii="Arial" w:hAnsi="Arial" w:cs="Arial"/>
          <w:color w:val="auto"/>
          <w:sz w:val="20"/>
          <w:szCs w:val="20"/>
        </w:rPr>
        <w:t xml:space="preserve">or deliverables </w:t>
      </w:r>
      <w:r w:rsidR="00E72CEA" w:rsidRPr="00E102C5">
        <w:rPr>
          <w:rFonts w:ascii="Arial" w:hAnsi="Arial" w:cs="Arial"/>
          <w:color w:val="auto"/>
          <w:sz w:val="20"/>
          <w:szCs w:val="20"/>
        </w:rPr>
        <w:t>from MACPAC staff</w:t>
      </w:r>
      <w:r w:rsidR="0038462C" w:rsidRPr="00E102C5">
        <w:rPr>
          <w:rFonts w:ascii="Arial" w:hAnsi="Arial" w:cs="Arial"/>
          <w:color w:val="auto"/>
          <w:sz w:val="20"/>
          <w:szCs w:val="20"/>
        </w:rPr>
        <w:t>,</w:t>
      </w:r>
      <w:r w:rsidR="00DB582B" w:rsidRPr="00E102C5">
        <w:rPr>
          <w:rFonts w:ascii="Arial" w:hAnsi="Arial" w:cs="Arial"/>
          <w:color w:val="auto"/>
          <w:sz w:val="20"/>
          <w:szCs w:val="20"/>
        </w:rPr>
        <w:t xml:space="preserve"> or you had a pre-scheduled project check-in meeting with MACPAC staff, whichever occur</w:t>
      </w:r>
      <w:r>
        <w:rPr>
          <w:rFonts w:ascii="Arial" w:hAnsi="Arial" w:cs="Arial"/>
          <w:color w:val="auto"/>
          <w:sz w:val="20"/>
          <w:szCs w:val="20"/>
        </w:rPr>
        <w:t>s</w:t>
      </w:r>
      <w:r w:rsidR="00DB582B" w:rsidRPr="00E102C5">
        <w:rPr>
          <w:rFonts w:ascii="Arial" w:hAnsi="Arial" w:cs="Arial"/>
          <w:color w:val="auto"/>
          <w:sz w:val="20"/>
          <w:szCs w:val="20"/>
        </w:rPr>
        <w:t xml:space="preserve"> first</w:t>
      </w:r>
      <w:r w:rsidR="00E72CEA" w:rsidRPr="00E102C5">
        <w:rPr>
          <w:rFonts w:ascii="Arial" w:hAnsi="Arial" w:cs="Arial"/>
          <w:color w:val="auto"/>
          <w:sz w:val="20"/>
          <w:szCs w:val="20"/>
        </w:rPr>
        <w:t>;</w:t>
      </w:r>
      <w:r w:rsidR="00DB582B" w:rsidRPr="00E102C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D1C2746" w14:textId="32EFE6D7" w:rsidR="00E72CEA" w:rsidRPr="006F3CE6" w:rsidRDefault="0038462C" w:rsidP="00776089">
      <w:pPr>
        <w:pStyle w:val="Default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E102C5">
        <w:rPr>
          <w:rFonts w:ascii="Arial" w:hAnsi="Arial" w:cs="Arial"/>
          <w:color w:val="auto"/>
          <w:sz w:val="20"/>
          <w:szCs w:val="20"/>
          <w:shd w:val="clear" w:color="auto" w:fill="FFFFFF"/>
        </w:rPr>
        <w:t>Vendors can continue to submit deliverables, but MACPAC staff will not respond or provide feedback until after the shutdown has ended</w:t>
      </w:r>
      <w:r w:rsidR="007451D0" w:rsidRPr="00E102C5">
        <w:rPr>
          <w:rFonts w:ascii="Arial" w:hAnsi="Arial" w:cs="Arial"/>
          <w:color w:val="auto"/>
          <w:sz w:val="20"/>
          <w:szCs w:val="20"/>
          <w:shd w:val="clear" w:color="auto" w:fill="FFFFFF"/>
        </w:rPr>
        <w:t>;</w:t>
      </w:r>
      <w:r w:rsidR="006F3CE6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 </w:t>
      </w:r>
      <w:r w:rsidR="00DB582B" w:rsidRPr="006F3CE6">
        <w:rPr>
          <w:rFonts w:ascii="Arial" w:hAnsi="Arial" w:cs="Arial"/>
          <w:color w:val="000000" w:themeColor="text1"/>
          <w:sz w:val="20"/>
          <w:szCs w:val="20"/>
        </w:rPr>
        <w:t>and</w:t>
      </w:r>
      <w:r w:rsidR="006F3CE6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C1B81E4" w14:textId="77777777" w:rsidR="00E72CEA" w:rsidRDefault="00E72CEA" w:rsidP="00E72CEA">
      <w:pPr>
        <w:pStyle w:val="Default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Assume that any pre-scheduled meeting with MACPAC staff is cancelled during the shutdown</w:t>
      </w:r>
      <w:r w:rsidR="00DB582B" w:rsidRPr="00DB582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B5B4AB" w14:textId="77777777" w:rsidR="00D165BF" w:rsidRDefault="00D165BF" w:rsidP="00D165BF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4AE0FDCE" w14:textId="108D99C6" w:rsidR="00D165BF" w:rsidRPr="00DB582B" w:rsidRDefault="006F3CE6" w:rsidP="00D165BF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Depending on the length of the shutdown and the nature of the work, MACPAC staff will discuss possible changes to timelines and deliverables once normal operations resume. </w:t>
      </w:r>
      <w:r w:rsidR="00D165BF">
        <w:rPr>
          <w:rFonts w:ascii="Arial" w:hAnsi="Arial" w:cs="Arial"/>
          <w:sz w:val="20"/>
          <w:szCs w:val="20"/>
          <w:shd w:val="clear" w:color="auto" w:fill="FFFFFF"/>
        </w:rPr>
        <w:t xml:space="preserve">In the meantime, please reach out to </w:t>
      </w:r>
      <w:r w:rsidR="0063443C">
        <w:rPr>
          <w:rFonts w:ascii="Arial" w:hAnsi="Arial" w:cs="Arial"/>
          <w:sz w:val="20"/>
          <w:szCs w:val="20"/>
          <w:shd w:val="clear" w:color="auto" w:fill="FFFFFF"/>
        </w:rPr>
        <w:t xml:space="preserve">me </w:t>
      </w:r>
      <w:r w:rsidR="00D165BF">
        <w:rPr>
          <w:rFonts w:ascii="Arial" w:hAnsi="Arial" w:cs="Arial"/>
          <w:sz w:val="20"/>
          <w:szCs w:val="20"/>
          <w:shd w:val="clear" w:color="auto" w:fill="FFFFFF"/>
        </w:rPr>
        <w:t>with any questions</w:t>
      </w:r>
      <w:r w:rsidR="00494BA0" w:rsidRPr="00494BA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94BA0">
        <w:rPr>
          <w:rFonts w:ascii="Arial" w:hAnsi="Arial" w:cs="Arial"/>
          <w:sz w:val="20"/>
          <w:szCs w:val="20"/>
          <w:shd w:val="clear" w:color="auto" w:fill="FFFFFF"/>
        </w:rPr>
        <w:t xml:space="preserve">and share this correspondence with your colleagues who work on MACPAC funded projects. </w:t>
      </w:r>
    </w:p>
    <w:p w14:paraId="3475A114" w14:textId="77777777" w:rsidR="00E72CEA" w:rsidRPr="00DB582B" w:rsidRDefault="00E72CEA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FB13C8E" w14:textId="02372C3A" w:rsidR="00B259B2" w:rsidRDefault="00B259B2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patience through this process, and for all that you do on behalf of MACPAC. </w:t>
      </w:r>
    </w:p>
    <w:p w14:paraId="19A859F4" w14:textId="6A8FB7E9" w:rsidR="006F3CE6" w:rsidRDefault="006F3CE6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268F676C" w14:textId="265E09CF" w:rsidR="006F3CE6" w:rsidRPr="006F3CE6" w:rsidRDefault="006F3CE6" w:rsidP="00B259B2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6F3CE6">
        <w:rPr>
          <w:rFonts w:ascii="Arial" w:hAnsi="Arial" w:cs="Arial"/>
          <w:b/>
          <w:color w:val="000000" w:themeColor="text1"/>
          <w:sz w:val="20"/>
          <w:szCs w:val="20"/>
        </w:rPr>
        <w:t>Administrative Contractors</w:t>
      </w:r>
    </w:p>
    <w:p w14:paraId="00AB21F2" w14:textId="4041E8ED" w:rsidR="006F3CE6" w:rsidRDefault="006F3CE6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7D5A97EB" w14:textId="3826A27A" w:rsidR="006F3CE6" w:rsidRPr="00465032" w:rsidRDefault="006F3CE6" w:rsidP="006F3CE6">
      <w:pPr>
        <w:pStyle w:val="m-2564919065641536553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18"/>
          <w:szCs w:val="18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As you may have read in media reports, Congress must pass spending bills </w:t>
      </w:r>
      <w:r w:rsidR="00A02E63">
        <w:rPr>
          <w:rFonts w:ascii="Arial" w:hAnsi="Arial" w:cs="Arial"/>
          <w:color w:val="000000" w:themeColor="text1"/>
          <w:sz w:val="20"/>
          <w:szCs w:val="20"/>
        </w:rPr>
        <w:t xml:space="preserve">by </w:t>
      </w:r>
      <w:ins w:id="14" w:author="Caroline Broder" w:date="2024-02-27T15:40:00Z">
        <w:r w:rsidR="00773B6F">
          <w:rPr>
            <w:rFonts w:ascii="Arial" w:hAnsi="Arial" w:cs="Arial"/>
            <w:color w:val="000000" w:themeColor="text1"/>
            <w:sz w:val="20"/>
            <w:szCs w:val="20"/>
          </w:rPr>
          <w:t>March 8th</w:t>
        </w:r>
      </w:ins>
      <w:del w:id="15" w:author="Caroline Broder" w:date="2024-02-27T15:40:00Z">
        <w:r w:rsidR="00A02E63" w:rsidDel="00773B6F">
          <w:rPr>
            <w:rFonts w:ascii="Arial" w:hAnsi="Arial" w:cs="Arial"/>
            <w:color w:val="000000" w:themeColor="text1"/>
            <w:sz w:val="20"/>
            <w:szCs w:val="20"/>
          </w:rPr>
          <w:delText>November 17th</w:delText>
        </w:r>
        <w:r w:rsidRPr="00DB582B" w:rsidDel="00773B6F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h</w:delText>
        </w:r>
        <w:r w:rsidRPr="00DB582B" w:rsidDel="00773B6F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to avert a </w:t>
      </w:r>
      <w:ins w:id="16" w:author="Caroline Broder" w:date="2024-02-27T15:40:00Z">
        <w:r w:rsidR="00287092">
          <w:rPr>
            <w:rFonts w:ascii="Arial" w:hAnsi="Arial" w:cs="Arial"/>
            <w:color w:val="000000" w:themeColor="text1"/>
            <w:sz w:val="20"/>
            <w:szCs w:val="20"/>
          </w:rPr>
          <w:t xml:space="preserve">partial </w:t>
        </w:r>
      </w:ins>
      <w:r w:rsidRPr="00DB582B">
        <w:rPr>
          <w:rFonts w:ascii="Arial" w:hAnsi="Arial" w:cs="Arial"/>
          <w:color w:val="000000" w:themeColor="text1"/>
          <w:sz w:val="20"/>
          <w:szCs w:val="20"/>
        </w:rPr>
        <w:t>shutdown of the federal government</w:t>
      </w:r>
      <w:del w:id="17" w:author="Caroline Broder" w:date="2024-02-27T15:40:00Z">
        <w:r w:rsidRPr="00DB582B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 on </w:delText>
        </w:r>
        <w:r w:rsidR="00A02E63" w:rsidDel="00287092">
          <w:rPr>
            <w:rFonts w:ascii="Arial" w:hAnsi="Arial" w:cs="Arial"/>
            <w:color w:val="000000" w:themeColor="text1"/>
            <w:sz w:val="20"/>
            <w:szCs w:val="20"/>
          </w:rPr>
          <w:delText>November 18th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As such, the Medicaid and CHIP Payment and Access Commission is preparing for the possibility of a temporary shutdown. Staff will be unable to respond to you during this period. We will continue to monitor the situation, and will inform you on </w:t>
      </w:r>
      <w:r w:rsidR="00A02E63">
        <w:rPr>
          <w:rFonts w:ascii="Arial" w:hAnsi="Arial" w:cs="Arial"/>
          <w:color w:val="000000" w:themeColor="text1"/>
          <w:sz w:val="20"/>
          <w:szCs w:val="20"/>
        </w:rPr>
        <w:t xml:space="preserve">Monday, </w:t>
      </w:r>
      <w:ins w:id="18" w:author="Caroline Broder" w:date="2024-02-27T15:40:00Z">
        <w:r w:rsidR="00287092">
          <w:rPr>
            <w:rFonts w:ascii="Arial" w:hAnsi="Arial" w:cs="Arial"/>
            <w:color w:val="000000" w:themeColor="text1"/>
            <w:sz w:val="20"/>
            <w:szCs w:val="20"/>
          </w:rPr>
          <w:t>March 11</w:t>
        </w:r>
        <w:r w:rsidR="00287092" w:rsidRPr="00287092">
          <w:rPr>
            <w:rFonts w:ascii="Arial" w:hAnsi="Arial" w:cs="Arial"/>
            <w:color w:val="000000" w:themeColor="text1"/>
            <w:sz w:val="20"/>
            <w:szCs w:val="20"/>
            <w:vertAlign w:val="superscript"/>
            <w:rPrChange w:id="19" w:author="Caroline Broder" w:date="2024-02-27T15:40:00Z">
              <w:rPr>
                <w:rFonts w:ascii="Arial" w:hAnsi="Arial" w:cs="Arial"/>
                <w:color w:val="000000" w:themeColor="text1"/>
                <w:sz w:val="20"/>
                <w:szCs w:val="20"/>
              </w:rPr>
            </w:rPrChange>
          </w:rPr>
          <w:t>th</w:t>
        </w:r>
        <w:r w:rsidR="00287092">
          <w:rPr>
            <w:rFonts w:ascii="Arial" w:hAnsi="Arial" w:cs="Arial"/>
            <w:color w:val="000000" w:themeColor="text1"/>
            <w:sz w:val="20"/>
            <w:szCs w:val="20"/>
          </w:rPr>
          <w:t xml:space="preserve"> </w:t>
        </w:r>
      </w:ins>
      <w:del w:id="20" w:author="Caroline Broder" w:date="2024-02-27T15:40:00Z">
        <w:r w:rsidR="00A02E63" w:rsidDel="00287092">
          <w:rPr>
            <w:rFonts w:ascii="Arial" w:hAnsi="Arial" w:cs="Arial"/>
            <w:color w:val="000000" w:themeColor="text1"/>
            <w:sz w:val="20"/>
            <w:szCs w:val="20"/>
          </w:rPr>
          <w:delText>November 20</w:delText>
        </w:r>
        <w:r w:rsidR="00A02E63" w:rsidRPr="00A16CF8" w:rsidDel="00287092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should a lapse in appropriations occur. </w:t>
      </w:r>
      <w:r w:rsidRPr="00465032">
        <w:rPr>
          <w:rFonts w:ascii="Arial" w:hAnsi="Arial" w:cs="Arial"/>
          <w:b/>
          <w:color w:val="222222"/>
          <w:sz w:val="18"/>
          <w:szCs w:val="18"/>
        </w:rPr>
        <w:t>Due to the nature of your agreement with MACPAC, you may continue to provide services to MACPAC with minimal supervision and oversight, since your agreement has been funded out of a previous fiscal year.</w:t>
      </w:r>
    </w:p>
    <w:p w14:paraId="3B91A5CA" w14:textId="5D920595" w:rsidR="006F3CE6" w:rsidRDefault="006F3CE6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45ECFEBE" w14:textId="77777777" w:rsidR="006F3CE6" w:rsidRDefault="006F3CE6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0BF401BD" w14:textId="22BA90AC" w:rsidR="00465032" w:rsidRDefault="00465032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6A4CD75F" w14:textId="3A7DC196" w:rsidR="00465032" w:rsidRDefault="00465032" w:rsidP="00B259B2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bookmarkEnd w:id="5"/>
    <w:p w14:paraId="6D6CE794" w14:textId="77777777" w:rsidR="00E72CEA" w:rsidRPr="00DB582B" w:rsidRDefault="00E72CEA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FD0A5C" w14:textId="77777777" w:rsidR="00BD1FD4" w:rsidRPr="00DB582B" w:rsidRDefault="00BD1FD4" w:rsidP="00BD1FD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=======</w:t>
      </w:r>
    </w:p>
    <w:p w14:paraId="57832CFC" w14:textId="77777777" w:rsidR="00BD1FD4" w:rsidRPr="00DB582B" w:rsidRDefault="00BD1FD4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6196E9" w14:textId="77777777" w:rsidR="00E72CEA" w:rsidRPr="00DB582B" w:rsidRDefault="00BD1FD4" w:rsidP="007B6960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Employees</w:t>
      </w:r>
    </w:p>
    <w:p w14:paraId="60E760E7" w14:textId="77777777" w:rsidR="00BD1FD4" w:rsidRPr="00DB582B" w:rsidRDefault="00BD1FD4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77D6C37" w14:textId="77777777" w:rsidR="00EA4279" w:rsidRPr="00DB582B" w:rsidRDefault="00EA4279" w:rsidP="00EA427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Good morning,</w:t>
      </w:r>
    </w:p>
    <w:p w14:paraId="11AD3BD8" w14:textId="77777777" w:rsidR="00EA4279" w:rsidRPr="00DB582B" w:rsidRDefault="00EA4279" w:rsidP="00EA427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3DDD9A58" w14:textId="66931BCF" w:rsidR="00EA4279" w:rsidRPr="00DB582B" w:rsidRDefault="00EA4279" w:rsidP="00EA427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As </w:t>
      </w:r>
      <w:r w:rsidR="00BD1FD4" w:rsidRPr="00DB582B">
        <w:rPr>
          <w:rFonts w:ascii="Arial" w:hAnsi="Arial" w:cs="Arial"/>
          <w:color w:val="000000" w:themeColor="text1"/>
          <w:sz w:val="20"/>
          <w:szCs w:val="20"/>
        </w:rPr>
        <w:t>discussed during a recent staff meeting</w:t>
      </w:r>
      <w:r w:rsidR="00BE3E1A">
        <w:rPr>
          <w:rFonts w:ascii="Arial" w:hAnsi="Arial" w:cs="Arial"/>
          <w:color w:val="000000" w:themeColor="text1"/>
          <w:sz w:val="20"/>
          <w:szCs w:val="20"/>
        </w:rPr>
        <w:t xml:space="preserve"> and reviewed in our previous shutdown plan</w:t>
      </w:r>
      <w:r w:rsidR="00BD1FD4" w:rsidRPr="00DB582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annual funding for </w:t>
      </w:r>
      <w:ins w:id="21" w:author="Caroline Broder" w:date="2024-02-27T15:45:00Z">
        <w:r w:rsidR="00287092">
          <w:rPr>
            <w:rFonts w:ascii="Arial" w:hAnsi="Arial" w:cs="Arial"/>
            <w:color w:val="000000" w:themeColor="text1"/>
            <w:sz w:val="20"/>
            <w:szCs w:val="20"/>
          </w:rPr>
          <w:t xml:space="preserve">parts of the </w:t>
        </w:r>
      </w:ins>
      <w:del w:id="22" w:author="Caroline Broder" w:date="2024-02-27T15:45:00Z">
        <w:r w:rsidRPr="00DB582B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much of the </w:delText>
        </w:r>
      </w:del>
      <w:r w:rsidR="001E4609" w:rsidRPr="00DB582B">
        <w:rPr>
          <w:rFonts w:ascii="Arial" w:hAnsi="Arial" w:cs="Arial"/>
          <w:color w:val="000000" w:themeColor="text1"/>
          <w:sz w:val="20"/>
          <w:szCs w:val="20"/>
        </w:rPr>
        <w:t xml:space="preserve">federal </w:t>
      </w:r>
      <w:r w:rsidR="00B83AF7">
        <w:rPr>
          <w:rFonts w:ascii="Arial" w:hAnsi="Arial" w:cs="Arial"/>
          <w:color w:val="000000" w:themeColor="text1"/>
          <w:sz w:val="20"/>
          <w:szCs w:val="20"/>
        </w:rPr>
        <w:t>government</w:t>
      </w:r>
      <w:ins w:id="23" w:author="Caroline Broder" w:date="2024-02-27T15:45:00Z">
        <w:r w:rsidR="00287092">
          <w:rPr>
            <w:rFonts w:ascii="Arial" w:hAnsi="Arial" w:cs="Arial"/>
            <w:color w:val="000000" w:themeColor="text1"/>
            <w:sz w:val="20"/>
            <w:szCs w:val="20"/>
          </w:rPr>
          <w:t>, which include MACPAC,</w:t>
        </w:r>
      </w:ins>
      <w:r w:rsidR="00B83A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expires </w:t>
      </w:r>
      <w:del w:id="24" w:author="Caroline Broder" w:date="2024-02-27T15:45:00Z">
        <w:r w:rsidRPr="00DB582B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at midnight </w:delText>
        </w:r>
      </w:del>
      <w:del w:id="25" w:author="Caroline Broder" w:date="2024-02-27T16:01:00Z">
        <w:r w:rsidR="00BE3E1A" w:rsidRPr="00DB582B" w:rsidDel="00792F12">
          <w:rPr>
            <w:rFonts w:ascii="Arial" w:hAnsi="Arial" w:cs="Arial"/>
            <w:color w:val="000000" w:themeColor="text1"/>
            <w:sz w:val="20"/>
            <w:szCs w:val="20"/>
          </w:rPr>
          <w:delText>on</w:delText>
        </w:r>
      </w:del>
      <w:ins w:id="26" w:author="Caroline Broder" w:date="2024-02-27T16:01:00Z">
        <w:r w:rsidR="00792F12">
          <w:rPr>
            <w:rFonts w:ascii="Arial" w:hAnsi="Arial" w:cs="Arial"/>
            <w:color w:val="000000" w:themeColor="text1"/>
            <w:sz w:val="20"/>
            <w:szCs w:val="20"/>
          </w:rPr>
          <w:t xml:space="preserve">after </w:t>
        </w:r>
      </w:ins>
      <w:bookmarkStart w:id="27" w:name="_GoBack"/>
      <w:bookmarkEnd w:id="27"/>
      <w:del w:id="28" w:author="Caroline Broder" w:date="2024-02-27T15:45:00Z">
        <w:r w:rsidR="00BE3E1A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</w:del>
      <w:ins w:id="29" w:author="Caroline Broder" w:date="2024-02-27T15:46:00Z">
        <w:r w:rsidR="00287092">
          <w:rPr>
            <w:rFonts w:ascii="Arial" w:hAnsi="Arial" w:cs="Arial"/>
            <w:color w:val="000000" w:themeColor="text1"/>
            <w:sz w:val="20"/>
            <w:szCs w:val="20"/>
          </w:rPr>
          <w:t>March</w:t>
        </w:r>
      </w:ins>
      <w:ins w:id="30" w:author="Caroline Broder" w:date="2024-02-27T15:51:00Z">
        <w:r w:rsidR="00C7623C">
          <w:rPr>
            <w:rFonts w:ascii="Arial" w:hAnsi="Arial" w:cs="Arial"/>
            <w:color w:val="000000" w:themeColor="text1"/>
            <w:sz w:val="20"/>
            <w:szCs w:val="20"/>
          </w:rPr>
          <w:t xml:space="preserve"> 8th </w:t>
        </w:r>
      </w:ins>
      <w:del w:id="31" w:author="Caroline Broder" w:date="2024-02-27T15:45:00Z">
        <w:r w:rsidR="00BE3E1A" w:rsidDel="00287092">
          <w:rPr>
            <w:rFonts w:ascii="Arial" w:hAnsi="Arial" w:cs="Arial"/>
            <w:color w:val="000000" w:themeColor="text1"/>
            <w:sz w:val="20"/>
            <w:szCs w:val="20"/>
          </w:rPr>
          <w:delText>November</w:delText>
        </w:r>
        <w:r w:rsidR="00A02E63" w:rsidDel="00287092">
          <w:rPr>
            <w:rFonts w:ascii="Arial" w:hAnsi="Arial" w:cs="Arial"/>
            <w:color w:val="000000" w:themeColor="text1"/>
            <w:sz w:val="20"/>
            <w:szCs w:val="20"/>
          </w:rPr>
          <w:delText xml:space="preserve"> 17th</w:delText>
        </w:r>
      </w:del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9D3CC0" w:rsidRPr="00DB582B">
        <w:rPr>
          <w:rFonts w:ascii="Arial" w:hAnsi="Arial" w:cs="Arial"/>
          <w:color w:val="000000" w:themeColor="text1"/>
          <w:sz w:val="20"/>
          <w:szCs w:val="20"/>
        </w:rPr>
        <w:t xml:space="preserve">MACPAC has been planning for all contingencies, including the possibility that a lapse in appropriations could occur, leading to a </w:t>
      </w:r>
      <w:ins w:id="32" w:author="Caroline Broder" w:date="2024-02-27T15:51:00Z">
        <w:r w:rsidR="00C7623C">
          <w:rPr>
            <w:rFonts w:ascii="Arial" w:hAnsi="Arial" w:cs="Arial"/>
            <w:color w:val="000000" w:themeColor="text1"/>
            <w:sz w:val="20"/>
            <w:szCs w:val="20"/>
          </w:rPr>
          <w:t xml:space="preserve">partial </w:t>
        </w:r>
      </w:ins>
      <w:r w:rsidR="009D3CC0" w:rsidRPr="00DB582B">
        <w:rPr>
          <w:rFonts w:ascii="Arial" w:hAnsi="Arial" w:cs="Arial"/>
          <w:color w:val="000000" w:themeColor="text1"/>
          <w:sz w:val="20"/>
          <w:szCs w:val="20"/>
        </w:rPr>
        <w:t>government shutdown</w:t>
      </w:r>
      <w:r w:rsidR="00BD1FD4" w:rsidRPr="00DB582B">
        <w:rPr>
          <w:rFonts w:ascii="Arial" w:hAnsi="Arial" w:cs="Arial"/>
          <w:color w:val="000000" w:themeColor="text1"/>
          <w:sz w:val="20"/>
          <w:szCs w:val="20"/>
        </w:rPr>
        <w:t xml:space="preserve"> on</w:t>
      </w:r>
      <w:ins w:id="33" w:author="Caroline Broder" w:date="2024-02-27T15:51:00Z">
        <w:r w:rsidR="00C7623C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t xml:space="preserve"> </w:t>
        </w:r>
      </w:ins>
      <w:ins w:id="34" w:author="Caroline Broder" w:date="2024-02-27T15:52:00Z">
        <w:r w:rsidR="00C7623C">
          <w:rPr>
            <w:rFonts w:ascii="Arial" w:hAnsi="Arial" w:cs="Arial"/>
            <w:color w:val="000000" w:themeColor="text1"/>
            <w:sz w:val="20"/>
            <w:szCs w:val="20"/>
          </w:rPr>
          <w:t>March 9th</w:t>
        </w:r>
      </w:ins>
      <w:del w:id="35" w:author="Caroline Broder" w:date="2024-02-27T15:51:00Z">
        <w:r w:rsidR="00BD1FD4" w:rsidRPr="00DB582B" w:rsidDel="00C7623C">
          <w:rPr>
            <w:rFonts w:ascii="Arial" w:hAnsi="Arial" w:cs="Arial"/>
            <w:color w:val="000000" w:themeColor="text1"/>
            <w:sz w:val="20"/>
            <w:szCs w:val="20"/>
          </w:rPr>
          <w:delText xml:space="preserve"> </w:delText>
        </w:r>
        <w:r w:rsidR="00A02E63" w:rsidDel="00C7623C">
          <w:rPr>
            <w:rFonts w:ascii="Arial" w:hAnsi="Arial" w:cs="Arial"/>
            <w:color w:val="000000" w:themeColor="text1"/>
            <w:sz w:val="20"/>
            <w:szCs w:val="20"/>
          </w:rPr>
          <w:delText>November 18</w:delText>
        </w:r>
        <w:r w:rsidR="00A02E63" w:rsidRPr="00A16CF8" w:rsidDel="00C7623C">
          <w:rPr>
            <w:rFonts w:ascii="Arial" w:hAnsi="Arial" w:cs="Arial"/>
            <w:color w:val="000000" w:themeColor="text1"/>
            <w:sz w:val="20"/>
            <w:szCs w:val="20"/>
            <w:vertAlign w:val="superscript"/>
          </w:rPr>
          <w:delText>th</w:delText>
        </w:r>
      </w:del>
      <w:r w:rsidR="00A02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D3CC0" w:rsidRPr="00DB582B">
        <w:rPr>
          <w:rFonts w:ascii="Arial" w:hAnsi="Arial" w:cs="Arial"/>
          <w:color w:val="000000" w:themeColor="text1"/>
          <w:sz w:val="20"/>
          <w:szCs w:val="20"/>
        </w:rPr>
        <w:t>.</w:t>
      </w:r>
      <w:r w:rsidR="00DF1BE4" w:rsidRPr="00DB582B">
        <w:rPr>
          <w:rFonts w:ascii="Arial" w:hAnsi="Arial" w:cs="Arial"/>
          <w:sz w:val="20"/>
          <w:szCs w:val="20"/>
        </w:rPr>
        <w:t xml:space="preserve"> As a reminder, attached is the “</w:t>
      </w:r>
      <w:hyperlink r:id="rId6" w:tgtFrame="_blank" w:history="1">
        <w:r w:rsidR="00DF1BE4" w:rsidRPr="00DB582B">
          <w:rPr>
            <w:rStyle w:val="Hyperlink"/>
            <w:rFonts w:ascii="Arial" w:hAnsi="Arial" w:cs="Arial"/>
            <w:sz w:val="20"/>
            <w:szCs w:val="20"/>
          </w:rPr>
          <w:t>Guidance for Shutd</w:t>
        </w:r>
        <w:r w:rsidR="00DF1BE4" w:rsidRPr="00DB582B">
          <w:rPr>
            <w:rStyle w:val="Hyperlink"/>
            <w:rFonts w:ascii="Arial" w:hAnsi="Arial" w:cs="Arial"/>
            <w:sz w:val="20"/>
            <w:szCs w:val="20"/>
          </w:rPr>
          <w:t>o</w:t>
        </w:r>
        <w:r w:rsidR="00DF1BE4" w:rsidRPr="00DB582B">
          <w:rPr>
            <w:rStyle w:val="Hyperlink"/>
            <w:rFonts w:ascii="Arial" w:hAnsi="Arial" w:cs="Arial"/>
            <w:sz w:val="20"/>
            <w:szCs w:val="20"/>
          </w:rPr>
          <w:t>wn Furloughs</w:t>
        </w:r>
      </w:hyperlink>
      <w:r w:rsidR="00DF1BE4" w:rsidRPr="00DB582B">
        <w:rPr>
          <w:rFonts w:ascii="Arial" w:hAnsi="Arial" w:cs="Arial"/>
          <w:sz w:val="20"/>
          <w:szCs w:val="20"/>
        </w:rPr>
        <w:t xml:space="preserve">” document provided by OPM, as well as the slide presentation for MACPAC employees. </w:t>
      </w:r>
    </w:p>
    <w:p w14:paraId="797709BE" w14:textId="77777777" w:rsidR="00DF1BE4" w:rsidRPr="00DB582B" w:rsidRDefault="00DF1BE4" w:rsidP="00EA427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6BDADD0" w14:textId="1EAD9166" w:rsidR="00DF1BE4" w:rsidRPr="00DB582B" w:rsidRDefault="00DF1BE4" w:rsidP="00DF1BE4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If such a shutdown should occur, </w:t>
      </w:r>
      <w:r w:rsidR="00B83AF7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B83AF7"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will email staff on </w:t>
      </w:r>
      <w:r w:rsidR="00A02E63">
        <w:rPr>
          <w:rFonts w:ascii="Arial" w:hAnsi="Arial" w:cs="Arial"/>
          <w:b/>
          <w:color w:val="000000" w:themeColor="text1"/>
          <w:sz w:val="20"/>
          <w:szCs w:val="20"/>
        </w:rPr>
        <w:t xml:space="preserve">Monday, </w:t>
      </w:r>
      <w:ins w:id="36" w:author="Caroline Broder" w:date="2024-02-27T15:50:00Z">
        <w:r w:rsidR="00C7623C">
          <w:rPr>
            <w:rFonts w:ascii="Arial" w:hAnsi="Arial" w:cs="Arial"/>
            <w:b/>
            <w:color w:val="000000" w:themeColor="text1"/>
            <w:sz w:val="20"/>
            <w:szCs w:val="20"/>
          </w:rPr>
          <w:t>March 11</w:t>
        </w:r>
        <w:r w:rsidR="00C7623C" w:rsidRPr="00C7623C">
          <w:rPr>
            <w:rFonts w:ascii="Arial" w:hAnsi="Arial" w:cs="Arial"/>
            <w:b/>
            <w:color w:val="000000" w:themeColor="text1"/>
            <w:sz w:val="20"/>
            <w:szCs w:val="20"/>
            <w:vertAlign w:val="superscript"/>
            <w:rPrChange w:id="37" w:author="Caroline Broder" w:date="2024-02-27T15:50:00Z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PrChange>
          </w:rPr>
          <w:t>th</w:t>
        </w:r>
        <w:r w:rsidR="00C7623C">
          <w:rPr>
            <w:rFonts w:ascii="Arial" w:hAnsi="Arial" w:cs="Arial"/>
            <w:b/>
            <w:color w:val="000000" w:themeColor="text1"/>
            <w:sz w:val="20"/>
            <w:szCs w:val="20"/>
          </w:rPr>
          <w:t xml:space="preserve"> </w:t>
        </w:r>
      </w:ins>
      <w:del w:id="38" w:author="Caroline Broder" w:date="2024-02-27T15:50:00Z">
        <w:r w:rsidR="00A02E63" w:rsidDel="00C7623C">
          <w:rPr>
            <w:rFonts w:ascii="Arial" w:hAnsi="Arial" w:cs="Arial"/>
            <w:b/>
            <w:color w:val="000000" w:themeColor="text1"/>
            <w:sz w:val="20"/>
            <w:szCs w:val="20"/>
          </w:rPr>
          <w:delText>November 20</w:delText>
        </w:r>
        <w:r w:rsidR="00A02E63" w:rsidRPr="00A16CF8" w:rsidDel="00C7623C">
          <w:rPr>
            <w:rFonts w:ascii="Arial" w:hAnsi="Arial" w:cs="Arial"/>
            <w:b/>
            <w:color w:val="000000" w:themeColor="text1"/>
            <w:sz w:val="20"/>
            <w:szCs w:val="20"/>
            <w:vertAlign w:val="superscript"/>
          </w:rPr>
          <w:delText>th</w:delText>
        </w:r>
        <w:r w:rsidR="00A02E63" w:rsidDel="00C7623C">
          <w:rPr>
            <w:rFonts w:ascii="Arial" w:hAnsi="Arial" w:cs="Arial"/>
            <w:b/>
            <w:color w:val="000000" w:themeColor="text1"/>
            <w:sz w:val="20"/>
            <w:szCs w:val="20"/>
          </w:rPr>
          <w:delText xml:space="preserve"> </w:delText>
        </w:r>
      </w:del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with further instructions. </w:t>
      </w:r>
      <w:r w:rsidR="00454595">
        <w:rPr>
          <w:rFonts w:ascii="Arial" w:hAnsi="Arial" w:cs="Arial"/>
          <w:b/>
          <w:color w:val="000000" w:themeColor="text1"/>
          <w:sz w:val="20"/>
          <w:szCs w:val="20"/>
        </w:rPr>
        <w:t>In preparation for a shutdown, e</w:t>
      </w: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mployees should use the following out-of-office responses: </w:t>
      </w:r>
    </w:p>
    <w:p w14:paraId="4F49245B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4404A654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Email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16DB43E" w14:textId="77777777" w:rsidR="00D165BF" w:rsidRDefault="00D165BF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8A86C30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Hello,</w:t>
      </w:r>
    </w:p>
    <w:p w14:paraId="204B5A16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05CBCB79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Thank you for your email. I am on furlough without access to email, due to the lapse in federal government funding. I will return your message as soon as possible once operations resume.</w:t>
      </w:r>
    </w:p>
    <w:p w14:paraId="76498D63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EC20426" w14:textId="77777777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Voice mail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426294D" w14:textId="77777777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770B66C8" w14:textId="77777777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B582B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Hello, you have reached [NAME] at MACPAC. I am on furlough due to the lapse in federal government funding. Please note that I do not have access to email or voicemail. I will return your message once operations resume.</w:t>
      </w:r>
    </w:p>
    <w:p w14:paraId="0B72F195" w14:textId="77777777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3AA9C65" w14:textId="047CAC5A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Instructions on changing your voicemail are located here </w:t>
      </w:r>
      <w:ins w:id="39" w:author="Caroline Broder" w:date="2024-02-27T15:58:00Z">
        <w:r w:rsidR="00C7623C">
          <w:rPr>
            <w:rFonts w:ascii="Arial" w:hAnsi="Arial" w:cs="Arial"/>
            <w:color w:val="000000" w:themeColor="text1"/>
            <w:sz w:val="20"/>
            <w:szCs w:val="20"/>
          </w:rPr>
          <w:fldChar w:fldCharType="begin"/>
        </w:r>
        <w:r w:rsidR="00C7623C">
          <w:rPr>
            <w:rFonts w:ascii="Arial" w:hAnsi="Arial" w:cs="Arial"/>
            <w:color w:val="000000" w:themeColor="text1"/>
            <w:sz w:val="20"/>
            <w:szCs w:val="20"/>
          </w:rPr>
          <w:instrText xml:space="preserve"> HYPERLINK "https://macpacgov.box.com/s/317hf0ozqxelohix3kbw488y6uki8a02" </w:instrText>
        </w:r>
        <w:r w:rsidR="00C7623C">
          <w:rPr>
            <w:rFonts w:ascii="Arial" w:hAnsi="Arial" w:cs="Arial"/>
            <w:color w:val="000000" w:themeColor="text1"/>
            <w:sz w:val="20"/>
            <w:szCs w:val="20"/>
          </w:rPr>
        </w:r>
        <w:r w:rsidR="00C7623C">
          <w:rPr>
            <w:rFonts w:ascii="Arial" w:hAnsi="Arial" w:cs="Arial"/>
            <w:color w:val="000000" w:themeColor="text1"/>
            <w:sz w:val="20"/>
            <w:szCs w:val="20"/>
          </w:rPr>
          <w:fldChar w:fldCharType="separate"/>
        </w:r>
        <w:commentRangeStart w:id="40"/>
        <w:r w:rsidRPr="00C7623C">
          <w:rPr>
            <w:rStyle w:val="Hyperlink"/>
            <w:rFonts w:ascii="Arial" w:hAnsi="Arial" w:cs="Arial"/>
            <w:sz w:val="20"/>
            <w:szCs w:val="20"/>
          </w:rPr>
          <w:t>on Box</w:t>
        </w:r>
        <w:r w:rsidR="00C7623C">
          <w:rPr>
            <w:rFonts w:ascii="Arial" w:hAnsi="Arial" w:cs="Arial"/>
            <w:color w:val="000000" w:themeColor="text1"/>
            <w:sz w:val="20"/>
            <w:szCs w:val="20"/>
          </w:rPr>
          <w:fldChar w:fldCharType="end"/>
        </w:r>
      </w:ins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commentRangeEnd w:id="40"/>
      <w:r w:rsidRPr="00DB582B">
        <w:rPr>
          <w:rStyle w:val="CommentReference"/>
          <w:rFonts w:ascii="Arial" w:hAnsi="Arial" w:cs="Arial"/>
          <w:sz w:val="20"/>
          <w:szCs w:val="20"/>
        </w:rPr>
        <w:commentReference w:id="40"/>
      </w:r>
    </w:p>
    <w:p w14:paraId="29B9AE34" w14:textId="77777777" w:rsidR="00DF1BE4" w:rsidRPr="00DB582B" w:rsidRDefault="00DF1BE4" w:rsidP="00EA427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535CCFB7" w14:textId="77777777" w:rsidR="00EA4279" w:rsidRPr="00DB582B" w:rsidRDefault="00EA4279" w:rsidP="00EA427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hard work, dedication, and patience through this process, and for all that you do for </w:t>
      </w:r>
      <w:r w:rsidR="009D3CC0" w:rsidRPr="00DB582B">
        <w:rPr>
          <w:rFonts w:ascii="Arial" w:hAnsi="Arial" w:cs="Arial"/>
          <w:color w:val="000000" w:themeColor="text1"/>
          <w:sz w:val="20"/>
          <w:szCs w:val="20"/>
        </w:rPr>
        <w:t xml:space="preserve">MACPAC. </w:t>
      </w:r>
    </w:p>
    <w:p w14:paraId="2A997C9E" w14:textId="77777777" w:rsidR="00EA4279" w:rsidRPr="00DB582B" w:rsidRDefault="00EA4279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D4E8AC5" w14:textId="77777777" w:rsidR="0051236A" w:rsidRPr="00DB582B" w:rsidRDefault="0051236A" w:rsidP="005123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92E8B73" w14:textId="77777777" w:rsidR="0051236A" w:rsidRPr="00DB582B" w:rsidRDefault="0051236A" w:rsidP="005123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445A6A4" w14:textId="77777777" w:rsidR="00454595" w:rsidRDefault="00454595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14:paraId="79A8731F" w14:textId="643DDC9F" w:rsidR="00F82E9D" w:rsidRPr="00DB582B" w:rsidRDefault="001E4609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During shut down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E555CE1" w14:textId="77777777" w:rsidR="00F82E9D" w:rsidRPr="00DB582B" w:rsidRDefault="00F82E9D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3BD8FDE1" w14:textId="77777777" w:rsidR="00FA3A3D" w:rsidRPr="00DB582B" w:rsidRDefault="00FA3A3D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Employee out of office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0E9067EC" w14:textId="77777777" w:rsidR="00FA3A3D" w:rsidRPr="00DB582B" w:rsidRDefault="00FA3A3D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4EF91A3" w14:textId="77777777" w:rsidR="00F82E9D" w:rsidRPr="00DB582B" w:rsidRDefault="00F82E9D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Hello,</w:t>
      </w:r>
    </w:p>
    <w:p w14:paraId="05B3104E" w14:textId="77777777" w:rsidR="00F82E9D" w:rsidRPr="00DB582B" w:rsidRDefault="00F82E9D" w:rsidP="007B696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41853E01" w14:textId="77777777" w:rsidR="0051236A" w:rsidRPr="00DB582B" w:rsidRDefault="00F82E9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email. </w:t>
      </w:r>
      <w:r w:rsidR="0051236A" w:rsidRPr="00DB582B">
        <w:rPr>
          <w:rFonts w:ascii="Arial" w:hAnsi="Arial" w:cs="Arial"/>
          <w:color w:val="000000" w:themeColor="text1"/>
          <w:sz w:val="20"/>
          <w:szCs w:val="20"/>
        </w:rPr>
        <w:t>I am on furlough without access to email, due to the lapse in federal government funding. I will return your message as soon as possible once</w:t>
      </w:r>
      <w:r w:rsidR="0073746F" w:rsidRPr="00DB582B">
        <w:rPr>
          <w:rFonts w:ascii="Arial" w:hAnsi="Arial" w:cs="Arial"/>
          <w:color w:val="000000" w:themeColor="text1"/>
          <w:sz w:val="20"/>
          <w:szCs w:val="20"/>
        </w:rPr>
        <w:t xml:space="preserve"> operations resume</w:t>
      </w:r>
      <w:r w:rsidR="0051236A" w:rsidRPr="00DB582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A872A6" w14:textId="77777777" w:rsidR="00DF1BE4" w:rsidRPr="00DB582B" w:rsidRDefault="00DF1BE4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C430C50" w14:textId="77777777" w:rsidR="00DF1BE4" w:rsidRPr="00DB582B" w:rsidRDefault="00DF1BE4" w:rsidP="00DF1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Voice mail</w:t>
      </w:r>
      <w:r w:rsidRPr="00DB582B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: Hello, you have reached [NAME] at MACPAC. I am on furlough due to the lapse in federal government funding. Please note that I do not have access to email or voicemail. I will return your message once operations resume.</w:t>
      </w:r>
    </w:p>
    <w:p w14:paraId="633C5A3D" w14:textId="77777777" w:rsidR="00DF1BE4" w:rsidRPr="00DB582B" w:rsidRDefault="00DF1BE4" w:rsidP="00DF1BE4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1D5EB5B2" w14:textId="77777777" w:rsidR="00DF1BE4" w:rsidRPr="00DB582B" w:rsidRDefault="00DF1BE4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56D37D8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A042C90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MACPAC web site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6D2E7B02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B31EEBE" w14:textId="77777777" w:rsidR="00FA3A3D" w:rsidRPr="00DB582B" w:rsidRDefault="0094443F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The web site of the Medicaid and CHIP Payment and Access Commission will not be updated during the temporary government shutdown. We will resume posting new content and responding to </w:t>
      </w:r>
      <w:r w:rsidR="001E4609" w:rsidRPr="00DB582B">
        <w:rPr>
          <w:rFonts w:ascii="Arial" w:hAnsi="Arial" w:cs="Arial"/>
          <w:color w:val="000000" w:themeColor="text1"/>
          <w:sz w:val="20"/>
          <w:szCs w:val="20"/>
        </w:rPr>
        <w:t xml:space="preserve">messages when operations resume. </w:t>
      </w:r>
    </w:p>
    <w:p w14:paraId="35A0C1F8" w14:textId="77777777" w:rsidR="001E4609" w:rsidRPr="00DB582B" w:rsidRDefault="001E4609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33E23DA" w14:textId="77777777" w:rsidR="00E72CEA" w:rsidRPr="00DB582B" w:rsidRDefault="00E72CEA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Commissioners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31F25D74" w14:textId="77777777" w:rsidR="00E72CEA" w:rsidRPr="00DB582B" w:rsidRDefault="00E72CEA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39F7FD56" w14:textId="77777777" w:rsidR="001E4609" w:rsidRPr="00DB582B" w:rsidRDefault="001E4609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Dear Commission member,</w:t>
      </w:r>
    </w:p>
    <w:p w14:paraId="79BEB00B" w14:textId="77777777" w:rsidR="001E4609" w:rsidRPr="00DB582B" w:rsidRDefault="001E4609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2374941A" w14:textId="6F01A012" w:rsidR="001E4609" w:rsidRPr="00DB582B" w:rsidRDefault="001E4609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The Medicaid and CHIP Payment and Access Commission is temporarily shut</w:t>
      </w:r>
      <w:r w:rsidR="00E72CEA" w:rsidRPr="00DB5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down due to a lapse in federal government funding. During this time, work can</w:t>
      </w:r>
      <w:r w:rsidR="00B83AF7">
        <w:rPr>
          <w:rFonts w:ascii="Arial" w:hAnsi="Arial" w:cs="Arial"/>
          <w:color w:val="000000" w:themeColor="text1"/>
          <w:sz w:val="20"/>
          <w:szCs w:val="20"/>
        </w:rPr>
        <w:t>not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 be performed on behalf of the Commission. Staff will be unable to respond to Commissioner requests during this period. We will continue to monitor the situation</w:t>
      </w:r>
      <w:r w:rsidR="00FA50BC">
        <w:rPr>
          <w:rFonts w:ascii="Arial" w:hAnsi="Arial" w:cs="Arial"/>
          <w:color w:val="000000" w:themeColor="text1"/>
          <w:sz w:val="20"/>
          <w:szCs w:val="20"/>
        </w:rPr>
        <w:t xml:space="preserve">. As we discussed during the </w:t>
      </w:r>
      <w:ins w:id="41" w:author="Caroline Broder" w:date="2024-02-27T16:00:00Z">
        <w:r w:rsidR="00792F12">
          <w:rPr>
            <w:rFonts w:ascii="Arial" w:hAnsi="Arial" w:cs="Arial"/>
            <w:color w:val="000000" w:themeColor="text1"/>
            <w:sz w:val="20"/>
            <w:szCs w:val="20"/>
          </w:rPr>
          <w:t xml:space="preserve">March </w:t>
        </w:r>
      </w:ins>
      <w:del w:id="42" w:author="Caroline Broder" w:date="2024-02-27T16:00:00Z">
        <w:r w:rsidR="00FA50BC" w:rsidDel="00792F12">
          <w:rPr>
            <w:rFonts w:ascii="Arial" w:hAnsi="Arial" w:cs="Arial"/>
            <w:color w:val="000000" w:themeColor="text1"/>
            <w:sz w:val="20"/>
            <w:szCs w:val="20"/>
          </w:rPr>
          <w:delText xml:space="preserve">September </w:delText>
        </w:r>
      </w:del>
      <w:r w:rsidR="00FA50BC">
        <w:rPr>
          <w:rFonts w:ascii="Arial" w:hAnsi="Arial" w:cs="Arial"/>
          <w:color w:val="000000" w:themeColor="text1"/>
          <w:sz w:val="20"/>
          <w:szCs w:val="20"/>
        </w:rPr>
        <w:t xml:space="preserve">Commission meeting, Melanie and I will discuss </w:t>
      </w:r>
      <w:r w:rsidR="00E72CEA" w:rsidRPr="00DB582B">
        <w:rPr>
          <w:rFonts w:ascii="Arial" w:hAnsi="Arial" w:cs="Arial"/>
          <w:color w:val="000000" w:themeColor="text1"/>
          <w:sz w:val="20"/>
          <w:szCs w:val="20"/>
        </w:rPr>
        <w:t>potential changes in</w:t>
      </w:r>
      <w:r w:rsidR="00FA50BC">
        <w:rPr>
          <w:rFonts w:ascii="Arial" w:hAnsi="Arial" w:cs="Arial"/>
          <w:color w:val="000000" w:themeColor="text1"/>
          <w:sz w:val="20"/>
          <w:szCs w:val="20"/>
        </w:rPr>
        <w:t xml:space="preserve"> our work or meeting schedule should the shutdown last more than five </w:t>
      </w:r>
      <w:r w:rsidR="00B83AF7">
        <w:rPr>
          <w:rFonts w:ascii="Arial" w:hAnsi="Arial" w:cs="Arial"/>
          <w:color w:val="000000" w:themeColor="text1"/>
          <w:sz w:val="20"/>
          <w:szCs w:val="20"/>
        </w:rPr>
        <w:t xml:space="preserve">consecutive business </w:t>
      </w:r>
      <w:r w:rsidR="00FA50BC">
        <w:rPr>
          <w:rFonts w:ascii="Arial" w:hAnsi="Arial" w:cs="Arial"/>
          <w:color w:val="000000" w:themeColor="text1"/>
          <w:sz w:val="20"/>
          <w:szCs w:val="20"/>
        </w:rPr>
        <w:t xml:space="preserve">days. </w:t>
      </w:r>
    </w:p>
    <w:p w14:paraId="4A6277E5" w14:textId="77777777" w:rsidR="001E4609" w:rsidRPr="00DB582B" w:rsidRDefault="001E4609" w:rsidP="001E4609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EC2A6CF" w14:textId="77777777" w:rsidR="00E72CEA" w:rsidRPr="00DB582B" w:rsidRDefault="00E72CEA" w:rsidP="00E72CEA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patience through this process, and for all that you do for MACPAC. </w:t>
      </w:r>
    </w:p>
    <w:p w14:paraId="6C863534" w14:textId="77777777" w:rsidR="00E72CEA" w:rsidRPr="00DB582B" w:rsidRDefault="00E72CEA" w:rsidP="00E72CE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3B3FC35" w14:textId="77777777" w:rsidR="00D26E1F" w:rsidRPr="00DB582B" w:rsidRDefault="00D26E1F" w:rsidP="00E72CE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ADF61E2" w14:textId="77777777" w:rsidR="00D26E1F" w:rsidRPr="00DB582B" w:rsidRDefault="00D26E1F" w:rsidP="00E72CE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Employees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6BAF2D8" w14:textId="77777777" w:rsidR="001E4609" w:rsidRPr="00DB582B" w:rsidRDefault="001E4609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0D0316D9" w14:textId="77777777" w:rsidR="00D26E1F" w:rsidRPr="00DB582B" w:rsidRDefault="00D26E1F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The Medicaid and CHIP Payment and Access Commission is temporarily shut down due to a lapse in federal government funding. If you are receiving this notice, you are subject to a temporary furlough. </w:t>
      </w:r>
    </w:p>
    <w:p w14:paraId="4A903628" w14:textId="77777777" w:rsidR="00D26E1F" w:rsidRPr="00DB582B" w:rsidRDefault="00D26E1F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97A86A2" w14:textId="4773B2DD" w:rsidR="00DB582B" w:rsidRDefault="00D26E1F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No work can be performed during the shutdown on behalf of the Commissio</w:t>
      </w:r>
      <w:r w:rsidRPr="00D165BF">
        <w:rPr>
          <w:rFonts w:ascii="Arial" w:hAnsi="Arial" w:cs="Arial"/>
          <w:b/>
          <w:color w:val="000000" w:themeColor="text1"/>
          <w:sz w:val="20"/>
          <w:szCs w:val="20"/>
        </w:rPr>
        <w:t>n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This includes checking and responding to email, or participating in meetings. </w:t>
      </w:r>
      <w:r w:rsidRPr="00DB582B">
        <w:rPr>
          <w:rFonts w:ascii="Arial" w:hAnsi="Arial" w:cs="Arial"/>
          <w:sz w:val="20"/>
          <w:szCs w:val="20"/>
        </w:rPr>
        <w:t>As a reminder, attached is the “</w:t>
      </w:r>
      <w:hyperlink r:id="rId10" w:tgtFrame="_blank" w:history="1">
        <w:r w:rsidRPr="00DB582B">
          <w:rPr>
            <w:rStyle w:val="Hyperlink"/>
            <w:rFonts w:ascii="Arial" w:hAnsi="Arial" w:cs="Arial"/>
            <w:sz w:val="20"/>
            <w:szCs w:val="20"/>
          </w:rPr>
          <w:t>Guidance for Shutdown Furloughs</w:t>
        </w:r>
      </w:hyperlink>
      <w:r w:rsidRPr="00DB582B">
        <w:rPr>
          <w:rFonts w:ascii="Arial" w:hAnsi="Arial" w:cs="Arial"/>
          <w:sz w:val="20"/>
          <w:szCs w:val="20"/>
        </w:rPr>
        <w:t>” document provided by OPM, as well as the slide presentation for MACPAC employees.</w:t>
      </w:r>
    </w:p>
    <w:p w14:paraId="3CA190BE" w14:textId="1D3A954E" w:rsidR="00B83AF7" w:rsidRDefault="00B83AF7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B7E815D" w14:textId="4359043B" w:rsidR="00B83AF7" w:rsidRPr="00DB582B" w:rsidRDefault="00B83AF7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HR is p</w:t>
      </w:r>
      <w:r w:rsidR="00D4393A">
        <w:rPr>
          <w:rFonts w:ascii="Arial" w:hAnsi="Arial" w:cs="Arial"/>
          <w:sz w:val="20"/>
          <w:szCs w:val="20"/>
        </w:rPr>
        <w:t>rocessing final timesheets on your behalf. This email serves as your furlough notice. HR will also send you an SF-8, which is needed to complete your unemployment filing, should you need to access those resources.</w:t>
      </w:r>
    </w:p>
    <w:p w14:paraId="0C8BB020" w14:textId="77777777" w:rsidR="00DB582B" w:rsidRPr="00DB582B" w:rsidRDefault="00DB582B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5F062BC" w14:textId="77777777" w:rsidR="00D26E1F" w:rsidRPr="00DB582B" w:rsidRDefault="00D26E1F" w:rsidP="00D26E1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B582B">
        <w:rPr>
          <w:rFonts w:ascii="Arial" w:hAnsi="Arial" w:cs="Arial"/>
          <w:sz w:val="20"/>
          <w:szCs w:val="20"/>
        </w:rPr>
        <w:t>As noted in earlier meetings and communications, please monitor the news for updates.</w:t>
      </w:r>
      <w:r w:rsidR="00DB582B" w:rsidRPr="00DB582B">
        <w:rPr>
          <w:rFonts w:ascii="Arial" w:hAnsi="Arial" w:cs="Arial"/>
          <w:sz w:val="20"/>
          <w:szCs w:val="20"/>
        </w:rPr>
        <w:t xml:space="preserve"> You will receive an email once the shutdown ends. </w:t>
      </w:r>
    </w:p>
    <w:p w14:paraId="5208BF75" w14:textId="77777777" w:rsidR="00D26E1F" w:rsidRPr="00DB582B" w:rsidRDefault="00D26E1F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34A5BA54" w14:textId="77777777" w:rsidR="00D26E1F" w:rsidRPr="00DB582B" w:rsidRDefault="00D26E1F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hard work, dedication, and patience through this process, and for all that you do for MACPAC. </w:t>
      </w:r>
    </w:p>
    <w:p w14:paraId="54EA05A7" w14:textId="1A5B4153" w:rsidR="00DB582B" w:rsidRDefault="00DB582B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424CC883" w14:textId="37499AC9" w:rsidR="00DB582B" w:rsidRPr="00DB582B" w:rsidRDefault="00DB582B" w:rsidP="00DB582B">
      <w:pPr>
        <w:rPr>
          <w:rFonts w:ascii="Arial" w:hAnsi="Arial" w:cs="Arial"/>
          <w:sz w:val="20"/>
          <w:szCs w:val="20"/>
        </w:rPr>
      </w:pPr>
      <w:r w:rsidRPr="00DB582B">
        <w:rPr>
          <w:rFonts w:ascii="Arial" w:hAnsi="Arial" w:cs="Arial"/>
          <w:b/>
          <w:sz w:val="20"/>
          <w:szCs w:val="20"/>
        </w:rPr>
        <w:t>Contractors</w:t>
      </w:r>
      <w:r w:rsidR="009D52E6">
        <w:rPr>
          <w:rFonts w:ascii="Arial" w:hAnsi="Arial" w:cs="Arial"/>
          <w:b/>
          <w:sz w:val="20"/>
          <w:szCs w:val="20"/>
        </w:rPr>
        <w:t xml:space="preserve"> (funded)</w:t>
      </w:r>
      <w:r w:rsidRPr="00DB582B">
        <w:rPr>
          <w:rFonts w:ascii="Arial" w:hAnsi="Arial" w:cs="Arial"/>
          <w:sz w:val="20"/>
          <w:szCs w:val="20"/>
        </w:rPr>
        <w:t>:</w:t>
      </w:r>
      <w:r w:rsidR="00DE666F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E666F" w:rsidRPr="007451D0">
          <w:rPr>
            <w:rStyle w:val="Hyperlink"/>
            <w:rFonts w:ascii="Arial" w:hAnsi="Arial" w:cs="Arial"/>
            <w:sz w:val="20"/>
            <w:szCs w:val="20"/>
          </w:rPr>
          <w:t>Link to email addresses for funded and unfunded contractors</w:t>
        </w:r>
      </w:hyperlink>
    </w:p>
    <w:p w14:paraId="16B5284D" w14:textId="07EFDDAC" w:rsidR="00DB582B" w:rsidRDefault="00DB582B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3DF1DFBB" w14:textId="77777777" w:rsidR="00DE666F" w:rsidRPr="00DB582B" w:rsidRDefault="00DE666F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687DB57F" w14:textId="0F9F793F" w:rsidR="009D52E6" w:rsidRPr="00465032" w:rsidRDefault="00DB582B" w:rsidP="009D52E6">
      <w:pPr>
        <w:pStyle w:val="m-2564919065641536553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18"/>
          <w:szCs w:val="18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The Medicaid and CHIP Payment and Access Commission is temporarily shut down due to a lapse in federal government funding. Staff will be unable to respond to you during this period.</w:t>
      </w:r>
    </w:p>
    <w:p w14:paraId="7A287722" w14:textId="77777777" w:rsidR="00DB582B" w:rsidRPr="00DB582B" w:rsidRDefault="00DB582B" w:rsidP="00DB582B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D6F39ED" w14:textId="7243E464" w:rsidR="00DB582B" w:rsidRPr="00DB582B" w:rsidRDefault="00DB582B" w:rsidP="00DB582B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As a reminder, </w:t>
      </w:r>
      <w:r w:rsidR="00497088">
        <w:rPr>
          <w:rFonts w:ascii="Arial" w:hAnsi="Arial" w:cs="Arial"/>
          <w:color w:val="000000" w:themeColor="text1"/>
          <w:sz w:val="20"/>
          <w:szCs w:val="20"/>
        </w:rPr>
        <w:t>c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ontractors </w:t>
      </w:r>
      <w:r w:rsidR="00497088">
        <w:rPr>
          <w:rFonts w:ascii="Arial" w:hAnsi="Arial" w:cs="Arial"/>
          <w:color w:val="000000" w:themeColor="text1"/>
          <w:sz w:val="20"/>
          <w:szCs w:val="20"/>
        </w:rPr>
        <w:t xml:space="preserve">with funded work from MACPAC </w:t>
      </w:r>
      <w:r w:rsidR="00B53F5C">
        <w:rPr>
          <w:rFonts w:ascii="Arial" w:hAnsi="Arial" w:cs="Arial"/>
          <w:color w:val="000000" w:themeColor="text1"/>
          <w:sz w:val="20"/>
          <w:szCs w:val="20"/>
        </w:rPr>
        <w:t xml:space="preserve">should 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do the following: </w:t>
      </w:r>
    </w:p>
    <w:p w14:paraId="2F0E2C90" w14:textId="77777777" w:rsidR="00DB582B" w:rsidRPr="00DB582B" w:rsidRDefault="00DB582B" w:rsidP="00DB582B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34B94038" w14:textId="7B9290E7" w:rsidR="007451D0" w:rsidRPr="00E102C5" w:rsidRDefault="00497088" w:rsidP="007A5DDB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="00DB582B" w:rsidRPr="007451D0">
        <w:rPr>
          <w:rFonts w:ascii="Arial" w:hAnsi="Arial" w:cs="Arial"/>
          <w:color w:val="000000" w:themeColor="text1"/>
          <w:sz w:val="20"/>
          <w:szCs w:val="20"/>
        </w:rPr>
        <w:t xml:space="preserve">ontinue ongoing work </w:t>
      </w:r>
      <w:r>
        <w:rPr>
          <w:rFonts w:ascii="Arial" w:hAnsi="Arial" w:cs="Arial"/>
          <w:color w:val="000000" w:themeColor="text1"/>
          <w:sz w:val="20"/>
          <w:szCs w:val="20"/>
        </w:rPr>
        <w:t>until</w:t>
      </w:r>
      <w:r w:rsidRPr="007451D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B582B" w:rsidRPr="007451D0">
        <w:rPr>
          <w:rFonts w:ascii="Arial" w:hAnsi="Arial" w:cs="Arial"/>
          <w:color w:val="000000" w:themeColor="text1"/>
          <w:sz w:val="20"/>
          <w:szCs w:val="20"/>
        </w:rPr>
        <w:t xml:space="preserve">you require feedback and input </w:t>
      </w:r>
      <w:r w:rsidR="00DE666F" w:rsidRPr="007451D0">
        <w:rPr>
          <w:rFonts w:ascii="Arial" w:hAnsi="Arial" w:cs="Arial"/>
          <w:color w:val="000000" w:themeColor="text1"/>
          <w:sz w:val="20"/>
          <w:szCs w:val="20"/>
        </w:rPr>
        <w:t xml:space="preserve">on any deliverables </w:t>
      </w:r>
      <w:r w:rsidR="00DB582B" w:rsidRPr="007451D0">
        <w:rPr>
          <w:rFonts w:ascii="Arial" w:hAnsi="Arial" w:cs="Arial"/>
          <w:color w:val="000000" w:themeColor="text1"/>
          <w:sz w:val="20"/>
          <w:szCs w:val="20"/>
        </w:rPr>
        <w:t>from MACPAC staff</w:t>
      </w:r>
      <w:r w:rsidR="00183DCD" w:rsidRPr="007451D0">
        <w:rPr>
          <w:rFonts w:ascii="Arial" w:hAnsi="Arial" w:cs="Arial"/>
          <w:color w:val="000000" w:themeColor="text1"/>
          <w:sz w:val="20"/>
          <w:szCs w:val="20"/>
        </w:rPr>
        <w:t>, or you had a pre-scheduled project check-in meeting with MACPAC staff that needs to be cancelled, whichever occur</w:t>
      </w: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="00183DCD" w:rsidRPr="007451D0">
        <w:rPr>
          <w:rFonts w:ascii="Arial" w:hAnsi="Arial" w:cs="Arial"/>
          <w:color w:val="000000" w:themeColor="text1"/>
          <w:sz w:val="20"/>
          <w:szCs w:val="20"/>
        </w:rPr>
        <w:t xml:space="preserve"> first</w:t>
      </w:r>
      <w:r w:rsidR="00DB582B" w:rsidRPr="007451D0">
        <w:rPr>
          <w:rFonts w:ascii="Arial" w:hAnsi="Arial" w:cs="Arial"/>
          <w:sz w:val="20"/>
          <w:szCs w:val="20"/>
        </w:rPr>
        <w:t xml:space="preserve">; </w:t>
      </w:r>
    </w:p>
    <w:p w14:paraId="4DD066B4" w14:textId="2DDDCBD1" w:rsidR="00DB582B" w:rsidRPr="00776089" w:rsidRDefault="007451D0" w:rsidP="0077608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02C5">
        <w:rPr>
          <w:rFonts w:ascii="Arial" w:hAnsi="Arial" w:cs="Arial"/>
          <w:sz w:val="20"/>
          <w:szCs w:val="20"/>
          <w:shd w:val="clear" w:color="auto" w:fill="FFFFFF"/>
        </w:rPr>
        <w:t>Vendors can continue to submit deliverables, but MACPAC staff will not respond or provide feedback until after the shutdown has ended;</w:t>
      </w:r>
      <w:r w:rsidR="0049708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B582B" w:rsidRPr="00776089">
        <w:rPr>
          <w:rFonts w:ascii="Arial" w:hAnsi="Arial" w:cs="Arial"/>
          <w:sz w:val="20"/>
          <w:szCs w:val="20"/>
        </w:rPr>
        <w:t>and</w:t>
      </w:r>
    </w:p>
    <w:p w14:paraId="7248A986" w14:textId="30E0EF1D" w:rsidR="00DB582B" w:rsidRPr="00776089" w:rsidRDefault="00DB582B" w:rsidP="00776089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sz w:val="20"/>
          <w:szCs w:val="20"/>
        </w:rPr>
        <w:t>Assume that any pre-scheduled meeting with MACPAC staff is cancelled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F9594F" w14:textId="587D71CC" w:rsidR="00497088" w:rsidRDefault="00497088" w:rsidP="00DB582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Depending on the length of the shutdown and the nature of the work, MACPAC staff will discuss possible changes to timelines and deliverables once normal operations resume.</w:t>
      </w:r>
    </w:p>
    <w:p w14:paraId="1EE529B3" w14:textId="77777777" w:rsidR="00497088" w:rsidRDefault="00497088" w:rsidP="00DB582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689C5D08" w14:textId="7AE42ED2" w:rsidR="00DB582B" w:rsidRDefault="00DB582B" w:rsidP="00DB582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patience through this process, and for all that you do on behalf of MACPAC. </w:t>
      </w:r>
    </w:p>
    <w:p w14:paraId="1BFB671D" w14:textId="16AF7E22" w:rsidR="009D52E6" w:rsidRDefault="009D52E6" w:rsidP="00DB582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65869379" w14:textId="76D480D7" w:rsidR="009D52E6" w:rsidRDefault="009D52E6" w:rsidP="00DB582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5E069946" w14:textId="77777777" w:rsidR="009D52E6" w:rsidRPr="00DB582B" w:rsidRDefault="009D52E6" w:rsidP="009D52E6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515FA9EC" w14:textId="6E2A9D1E" w:rsidR="009D52E6" w:rsidRPr="00DB582B" w:rsidRDefault="009D52E6" w:rsidP="00E102C5">
      <w:pPr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sz w:val="20"/>
          <w:szCs w:val="20"/>
        </w:rPr>
        <w:t>Contractors</w:t>
      </w:r>
      <w:r>
        <w:rPr>
          <w:rFonts w:ascii="Arial" w:hAnsi="Arial" w:cs="Arial"/>
          <w:b/>
          <w:sz w:val="20"/>
          <w:szCs w:val="20"/>
        </w:rPr>
        <w:t xml:space="preserve"> (unfunded)</w:t>
      </w:r>
      <w:r w:rsidRPr="00DB582B">
        <w:rPr>
          <w:rFonts w:ascii="Arial" w:hAnsi="Arial" w:cs="Arial"/>
          <w:sz w:val="20"/>
          <w:szCs w:val="20"/>
        </w:rPr>
        <w:t>:</w:t>
      </w:r>
      <w:hyperlink r:id="rId12" w:history="1">
        <w:r w:rsidR="007451D0" w:rsidRPr="007451D0">
          <w:rPr>
            <w:rStyle w:val="Hyperlink"/>
            <w:rFonts w:ascii="Arial" w:hAnsi="Arial" w:cs="Arial"/>
            <w:sz w:val="20"/>
            <w:szCs w:val="20"/>
          </w:rPr>
          <w:t>Link to email addresses for funded and unfunded contractors</w:t>
        </w:r>
      </w:hyperlink>
    </w:p>
    <w:p w14:paraId="3E19EB89" w14:textId="7D42F573" w:rsidR="009D52E6" w:rsidRPr="009D52E6" w:rsidRDefault="009D52E6" w:rsidP="009D52E6">
      <w:pPr>
        <w:pStyle w:val="m4271427254067420833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18"/>
          <w:szCs w:val="18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The Medicaid and CHIP Payment and Access Commission is temporarily shut down due to a lapse in federal government funding. Staff will be unable to respond to you during this period. </w:t>
      </w:r>
      <w:r w:rsidRPr="009D52E6">
        <w:rPr>
          <w:rFonts w:ascii="Arial" w:hAnsi="Arial" w:cs="Arial"/>
          <w:b/>
          <w:color w:val="222222"/>
          <w:sz w:val="18"/>
          <w:szCs w:val="18"/>
        </w:rPr>
        <w:t>Due to the nature of your agreement with MACPAC, you must cease providing services to MACPAC (</w:t>
      </w:r>
      <w:del w:id="43" w:author="Caroline Broder" w:date="2024-02-27T16:05:00Z">
        <w:r w:rsidRPr="009D52E6" w:rsidDel="00792F12">
          <w:rPr>
            <w:rFonts w:ascii="Arial" w:hAnsi="Arial" w:cs="Arial"/>
            <w:b/>
            <w:color w:val="222222"/>
            <w:sz w:val="18"/>
            <w:szCs w:val="18"/>
          </w:rPr>
          <w:delText>starting</w:delText>
        </w:r>
      </w:del>
      <w:del w:id="44" w:author="Caroline Broder" w:date="2024-02-27T15:59:00Z">
        <w:r w:rsidRPr="009D52E6" w:rsidDel="00C7623C">
          <w:rPr>
            <w:rFonts w:ascii="Arial" w:hAnsi="Arial" w:cs="Arial"/>
            <w:b/>
            <w:color w:val="222222"/>
            <w:sz w:val="18"/>
            <w:szCs w:val="18"/>
          </w:rPr>
          <w:delText xml:space="preserve"> </w:delText>
        </w:r>
      </w:del>
      <w:ins w:id="45" w:author="Caroline Broder" w:date="2024-02-27T16:05:00Z">
        <w:r w:rsidR="00792F12" w:rsidRPr="009D52E6">
          <w:rPr>
            <w:rFonts w:ascii="Arial" w:hAnsi="Arial" w:cs="Arial"/>
            <w:b/>
            <w:color w:val="222222"/>
            <w:sz w:val="18"/>
            <w:szCs w:val="18"/>
          </w:rPr>
          <w:t>starting</w:t>
        </w:r>
        <w:r w:rsidR="00792F12">
          <w:rPr>
            <w:rFonts w:ascii="Arial" w:hAnsi="Arial" w:cs="Arial"/>
            <w:b/>
            <w:color w:val="222222"/>
            <w:sz w:val="18"/>
            <w:szCs w:val="18"/>
          </w:rPr>
          <w:t xml:space="preserve"> March</w:t>
        </w:r>
      </w:ins>
      <w:ins w:id="46" w:author="Caroline Broder" w:date="2024-02-27T15:59:00Z">
        <w:r w:rsidR="00C7623C">
          <w:rPr>
            <w:rFonts w:ascii="Arial" w:hAnsi="Arial" w:cs="Arial"/>
            <w:b/>
            <w:color w:val="222222"/>
            <w:sz w:val="18"/>
            <w:szCs w:val="18"/>
          </w:rPr>
          <w:t xml:space="preserve"> 9</w:t>
        </w:r>
        <w:r w:rsidR="00C7623C" w:rsidRPr="00C7623C">
          <w:rPr>
            <w:rFonts w:ascii="Arial" w:hAnsi="Arial" w:cs="Arial"/>
            <w:b/>
            <w:color w:val="222222"/>
            <w:sz w:val="18"/>
            <w:szCs w:val="18"/>
            <w:vertAlign w:val="superscript"/>
            <w:rPrChange w:id="47" w:author="Caroline Broder" w:date="2024-02-27T16:00:00Z">
              <w:rPr>
                <w:rFonts w:ascii="Arial" w:hAnsi="Arial" w:cs="Arial"/>
                <w:b/>
                <w:color w:val="222222"/>
                <w:sz w:val="18"/>
                <w:szCs w:val="18"/>
              </w:rPr>
            </w:rPrChange>
          </w:rPr>
          <w:t>th</w:t>
        </w:r>
      </w:ins>
      <w:ins w:id="48" w:author="Caroline Broder" w:date="2024-02-27T16:00:00Z">
        <w:r w:rsidR="00C7623C">
          <w:rPr>
            <w:rFonts w:ascii="Arial" w:hAnsi="Arial" w:cs="Arial"/>
            <w:b/>
            <w:color w:val="222222"/>
            <w:sz w:val="18"/>
            <w:szCs w:val="18"/>
          </w:rPr>
          <w:t xml:space="preserve"> 2024 </w:t>
        </w:r>
      </w:ins>
      <w:del w:id="49" w:author="Caroline Broder" w:date="2024-02-27T15:59:00Z">
        <w:r w:rsidRPr="009D52E6" w:rsidDel="00C7623C">
          <w:rPr>
            <w:rFonts w:ascii="Arial" w:hAnsi="Arial" w:cs="Arial"/>
            <w:b/>
            <w:color w:val="222222"/>
            <w:sz w:val="18"/>
            <w:szCs w:val="18"/>
          </w:rPr>
          <w:delText>October 1, 2013</w:delText>
        </w:r>
      </w:del>
      <w:r w:rsidRPr="009D52E6">
        <w:rPr>
          <w:rFonts w:ascii="Arial" w:hAnsi="Arial" w:cs="Arial"/>
          <w:b/>
          <w:color w:val="222222"/>
          <w:sz w:val="18"/>
          <w:szCs w:val="18"/>
        </w:rPr>
        <w:t>) until you receive further notification from MACPAC contracting.</w:t>
      </w:r>
    </w:p>
    <w:p w14:paraId="036DBFDD" w14:textId="77777777" w:rsidR="009D52E6" w:rsidRPr="00465032" w:rsidRDefault="009D52E6" w:rsidP="009D52E6">
      <w:pPr>
        <w:pStyle w:val="m-2564919065641536553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18"/>
          <w:szCs w:val="18"/>
        </w:rPr>
      </w:pPr>
    </w:p>
    <w:p w14:paraId="5578F81A" w14:textId="77777777" w:rsidR="009D52E6" w:rsidRDefault="009D52E6" w:rsidP="009D52E6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Thank you for your patience through this process, and for all that you do on behalf of MACPAC. </w:t>
      </w:r>
    </w:p>
    <w:p w14:paraId="51A9F6B7" w14:textId="77777777" w:rsidR="00DB582B" w:rsidRPr="00DB582B" w:rsidRDefault="00DB582B" w:rsidP="00D26E1F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006A9929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148262BC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912798C" w14:textId="77777777" w:rsidR="00FA3A3D" w:rsidRPr="00DB582B" w:rsidRDefault="00FA3A3D" w:rsidP="00FA3A3D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b/>
          <w:color w:val="000000" w:themeColor="text1"/>
          <w:sz w:val="20"/>
          <w:szCs w:val="20"/>
        </w:rPr>
        <w:t>Message for press</w:t>
      </w:r>
      <w:r w:rsidR="00D26E1F" w:rsidRPr="00DB582B">
        <w:rPr>
          <w:rFonts w:ascii="Arial" w:hAnsi="Arial" w:cs="Arial"/>
          <w:b/>
          <w:color w:val="000000" w:themeColor="text1"/>
          <w:sz w:val="20"/>
          <w:szCs w:val="20"/>
        </w:rPr>
        <w:t xml:space="preserve"> (to be placed on Caroline’s email)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04CDDE7F" w14:textId="77777777" w:rsidR="00FA3A3D" w:rsidRPr="00DB582B" w:rsidRDefault="00FA3A3D" w:rsidP="00FA3A3D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8DD55D9" w14:textId="77777777" w:rsidR="00FA3A3D" w:rsidRPr="00DB582B" w:rsidRDefault="00FA3A3D" w:rsidP="00FA3A3D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Hello,</w:t>
      </w:r>
    </w:p>
    <w:p w14:paraId="0E334A04" w14:textId="77777777" w:rsidR="00FA3A3D" w:rsidRPr="00DB582B" w:rsidRDefault="00FA3A3D" w:rsidP="00FA3A3D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60AB294F" w14:textId="77777777" w:rsidR="00FA3A3D" w:rsidRPr="00DB582B" w:rsidRDefault="00FA3A3D" w:rsidP="00FA3A3D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DB582B">
        <w:rPr>
          <w:rFonts w:ascii="Arial" w:hAnsi="Arial" w:cs="Arial"/>
          <w:color w:val="000000" w:themeColor="text1"/>
          <w:sz w:val="20"/>
          <w:szCs w:val="20"/>
        </w:rPr>
        <w:t>Thank you for your email. If you are a member of the media, please note that I am on furlough without access to email, due to the lapse in federal government funding. I will return your message as soon as possible once</w:t>
      </w:r>
      <w:r w:rsidR="001E4609" w:rsidRPr="00DB582B">
        <w:rPr>
          <w:rFonts w:ascii="Arial" w:hAnsi="Arial" w:cs="Arial"/>
          <w:color w:val="000000" w:themeColor="text1"/>
          <w:sz w:val="20"/>
          <w:szCs w:val="20"/>
        </w:rPr>
        <w:t xml:space="preserve"> operations resume</w:t>
      </w:r>
      <w:r w:rsidRPr="00DB582B">
        <w:rPr>
          <w:rFonts w:ascii="Arial" w:hAnsi="Arial" w:cs="Arial"/>
          <w:color w:val="000000" w:themeColor="text1"/>
          <w:sz w:val="20"/>
          <w:szCs w:val="20"/>
        </w:rPr>
        <w:t xml:space="preserve">. In the meantime, you may visit macpac.gov for information. </w:t>
      </w:r>
    </w:p>
    <w:p w14:paraId="215C9BD6" w14:textId="77777777" w:rsidR="00FA3A3D" w:rsidRPr="00DB582B" w:rsidRDefault="00FA3A3D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78D315F0" w14:textId="77777777" w:rsidR="0051236A" w:rsidRPr="00DB582B" w:rsidRDefault="0051236A" w:rsidP="0051236A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14:paraId="54FD970A" w14:textId="77777777" w:rsidR="007B6960" w:rsidRPr="00DB582B" w:rsidRDefault="007B6960" w:rsidP="007B6960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7B6960" w:rsidRPr="00DB5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0" w:author="Caroline Broder" w:date="2023-09-19T16:02:00Z" w:initials="CB">
    <w:p w14:paraId="181C1B9D" w14:textId="77777777" w:rsidR="00DF1BE4" w:rsidRDefault="00DF1BE4">
      <w:pPr>
        <w:pStyle w:val="CommentText"/>
      </w:pPr>
      <w:r>
        <w:rPr>
          <w:rStyle w:val="CommentReference"/>
        </w:rPr>
        <w:annotationRef/>
      </w:r>
      <w:r>
        <w:t>LINK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1C1B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1C1B9D" w16cid:durableId="28B444B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F290E"/>
    <w:multiLevelType w:val="hybridMultilevel"/>
    <w:tmpl w:val="630E7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06BA3"/>
    <w:multiLevelType w:val="hybridMultilevel"/>
    <w:tmpl w:val="58482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ine Broder">
    <w15:presenceInfo w15:providerId="AD" w15:userId="S-1-5-21-3485863069-124748819-3185306422-71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960"/>
    <w:rsid w:val="00183DCD"/>
    <w:rsid w:val="00186F45"/>
    <w:rsid w:val="001E4609"/>
    <w:rsid w:val="00286272"/>
    <w:rsid w:val="00287092"/>
    <w:rsid w:val="002B0C61"/>
    <w:rsid w:val="003158E1"/>
    <w:rsid w:val="00357537"/>
    <w:rsid w:val="0038462C"/>
    <w:rsid w:val="003C2E21"/>
    <w:rsid w:val="003C4343"/>
    <w:rsid w:val="003D265D"/>
    <w:rsid w:val="00454595"/>
    <w:rsid w:val="00465032"/>
    <w:rsid w:val="00494BA0"/>
    <w:rsid w:val="00497088"/>
    <w:rsid w:val="0051236A"/>
    <w:rsid w:val="005D2BE0"/>
    <w:rsid w:val="0063443C"/>
    <w:rsid w:val="0064024E"/>
    <w:rsid w:val="006B083B"/>
    <w:rsid w:val="006F3CE6"/>
    <w:rsid w:val="0073746F"/>
    <w:rsid w:val="007451D0"/>
    <w:rsid w:val="0076415D"/>
    <w:rsid w:val="00773B6F"/>
    <w:rsid w:val="00776089"/>
    <w:rsid w:val="00792F12"/>
    <w:rsid w:val="007B6960"/>
    <w:rsid w:val="0088030C"/>
    <w:rsid w:val="0094443F"/>
    <w:rsid w:val="009D3CC0"/>
    <w:rsid w:val="009D52E6"/>
    <w:rsid w:val="00A003EF"/>
    <w:rsid w:val="00A02E63"/>
    <w:rsid w:val="00A16CF8"/>
    <w:rsid w:val="00B259B2"/>
    <w:rsid w:val="00B53F5C"/>
    <w:rsid w:val="00B83AF7"/>
    <w:rsid w:val="00BD1FD4"/>
    <w:rsid w:val="00BE3E1A"/>
    <w:rsid w:val="00C66214"/>
    <w:rsid w:val="00C7623C"/>
    <w:rsid w:val="00C92564"/>
    <w:rsid w:val="00CA108B"/>
    <w:rsid w:val="00CE1B51"/>
    <w:rsid w:val="00D165BF"/>
    <w:rsid w:val="00D26E1F"/>
    <w:rsid w:val="00D4393A"/>
    <w:rsid w:val="00D71497"/>
    <w:rsid w:val="00DB582B"/>
    <w:rsid w:val="00DE666F"/>
    <w:rsid w:val="00DF1BE4"/>
    <w:rsid w:val="00E102C5"/>
    <w:rsid w:val="00E72CEA"/>
    <w:rsid w:val="00EA4279"/>
    <w:rsid w:val="00F82E9D"/>
    <w:rsid w:val="00FA3A3D"/>
    <w:rsid w:val="00FA50BC"/>
    <w:rsid w:val="00FC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BFC48"/>
  <w15:chartTrackingRefBased/>
  <w15:docId w15:val="{1C63900E-771D-4B62-B2CC-04201E61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B69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A427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DF1BE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B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B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B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B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BE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82B"/>
    <w:pPr>
      <w:ind w:left="720"/>
      <w:contextualSpacing/>
    </w:pPr>
  </w:style>
  <w:style w:type="paragraph" w:customStyle="1" w:styleId="m-2564919065641536553msoplaintext">
    <w:name w:val="m_-2564919065641536553msoplaintext"/>
    <w:basedOn w:val="Normal"/>
    <w:rsid w:val="0046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4271427254067420833msoplaintext">
    <w:name w:val="m_4271427254067420833msoplaintext"/>
    <w:basedOn w:val="Normal"/>
    <w:rsid w:val="009D5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451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51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1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hyperlink" Target="https://macpacgov.app.box.com/file/130730687707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cpacgov.box.com/s/k0l0knkozqza0javraku1gma42by6rnv" TargetMode="External"/><Relationship Id="rId11" Type="http://schemas.openxmlformats.org/officeDocument/2006/relationships/hyperlink" Target="https://macpacgov.app.box.com/file/130730687707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acpacgov.box.com/s/k0l0knkozqza0javraku1gma42by6rnv" TargetMode="Externa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3071-A660-4C8E-B6BA-4150B3F6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MACPAC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Broder</dc:creator>
  <cp:keywords/>
  <dc:description/>
  <cp:lastModifiedBy>Caroline Broder</cp:lastModifiedBy>
  <cp:revision>2</cp:revision>
  <dcterms:created xsi:type="dcterms:W3CDTF">2024-02-27T21:06:00Z</dcterms:created>
  <dcterms:modified xsi:type="dcterms:W3CDTF">2024-02-27T21:06:00Z</dcterms:modified>
</cp:coreProperties>
</file>